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D19" w:rsidRDefault="002E2D19" w:rsidP="002E2D19">
      <w:pPr>
        <w:pStyle w:val="NormalWeb"/>
        <w:shd w:val="clear" w:color="auto" w:fill="FFFFFF"/>
        <w:spacing w:after="160" w:afterAutospacing="0"/>
        <w:rPr>
          <w:rFonts w:ascii="Arial" w:hAnsi="Arial" w:cs="Arial"/>
          <w:color w:val="222222"/>
        </w:rPr>
      </w:pPr>
      <w:r>
        <w:rPr>
          <w:rFonts w:ascii="Calibri" w:hAnsi="Calibri" w:cs="Arial"/>
          <w:color w:val="000000"/>
          <w:sz w:val="44"/>
          <w:szCs w:val="44"/>
        </w:rPr>
        <w:t>Le Parc naturel régional des Vosges du nord </w:t>
      </w:r>
    </w:p>
    <w:p w:rsidR="002E2D19" w:rsidRDefault="00F8751D" w:rsidP="002E2D19">
      <w:pPr>
        <w:pStyle w:val="NormalWeb"/>
        <w:shd w:val="clear" w:color="auto" w:fill="FFFFFF"/>
        <w:spacing w:after="160" w:afterAutospacing="0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 xml:space="preserve">[Notre commune – </w:t>
      </w:r>
      <w:r w:rsidRPr="00817C3B">
        <w:rPr>
          <w:rFonts w:ascii="Calibri" w:hAnsi="Calibri" w:cs="Arial"/>
          <w:color w:val="000000"/>
          <w:sz w:val="22"/>
          <w:szCs w:val="22"/>
          <w:highlight w:val="yellow"/>
          <w:rPrChange w:id="0" w:author="Anne EICH - Parc naturel régional des Vosges du Nord/Communication" w:date="2020-11-21T10:58:00Z">
            <w:rPr>
              <w:rFonts w:ascii="Calibri" w:hAnsi="Calibri" w:cs="Arial"/>
              <w:color w:val="000000"/>
              <w:sz w:val="22"/>
              <w:szCs w:val="22"/>
            </w:rPr>
          </w:rPrChange>
        </w:rPr>
        <w:t>nom de la commune</w:t>
      </w:r>
      <w:r>
        <w:rPr>
          <w:rFonts w:ascii="Calibri" w:hAnsi="Calibri" w:cs="Arial"/>
          <w:color w:val="000000"/>
          <w:sz w:val="22"/>
          <w:szCs w:val="22"/>
        </w:rPr>
        <w:t>]</w:t>
      </w:r>
      <w:ins w:id="1" w:author="rita Jacob" w:date="2020-11-20T10:12:00Z">
        <w:r>
          <w:rPr>
            <w:rFonts w:ascii="Calibri" w:hAnsi="Calibri" w:cs="Arial"/>
            <w:color w:val="000000"/>
            <w:sz w:val="22"/>
            <w:szCs w:val="22"/>
          </w:rPr>
          <w:t xml:space="preserve"> fait partie</w:t>
        </w:r>
      </w:ins>
      <w:r>
        <w:rPr>
          <w:rFonts w:ascii="Calibri" w:hAnsi="Calibri" w:cs="Arial"/>
          <w:color w:val="000000"/>
          <w:sz w:val="22"/>
          <w:szCs w:val="22"/>
        </w:rPr>
        <w:t xml:space="preserve"> </w:t>
      </w:r>
      <w:del w:id="2" w:author="rita Jacob" w:date="2020-11-20T10:12:00Z">
        <w:r w:rsidDel="00F8751D">
          <w:rPr>
            <w:rFonts w:ascii="Calibri" w:hAnsi="Calibri" w:cs="Arial"/>
            <w:color w:val="000000"/>
            <w:sz w:val="22"/>
            <w:szCs w:val="22"/>
          </w:rPr>
          <w:delText xml:space="preserve">fait partie </w:delText>
        </w:r>
      </w:del>
      <w:r w:rsidR="002E2D19">
        <w:rPr>
          <w:rFonts w:ascii="Calibri" w:hAnsi="Calibri" w:cs="Arial"/>
          <w:color w:val="000000"/>
          <w:sz w:val="22"/>
          <w:szCs w:val="22"/>
        </w:rPr>
        <w:t xml:space="preserve">des </w:t>
      </w:r>
      <w:del w:id="3" w:author="rita Jacob" w:date="2020-11-20T10:12:00Z">
        <w:r w:rsidR="002E2D19" w:rsidDel="00F8751D">
          <w:rPr>
            <w:rFonts w:ascii="Calibri" w:hAnsi="Calibri" w:cs="Arial"/>
            <w:color w:val="000000"/>
            <w:sz w:val="22"/>
            <w:szCs w:val="22"/>
          </w:rPr>
          <w:delText xml:space="preserve">111 </w:delText>
        </w:r>
      </w:del>
      <w:ins w:id="4" w:author="rita Jacob" w:date="2020-11-20T10:12:00Z">
        <w:r>
          <w:rPr>
            <w:rFonts w:ascii="Calibri" w:hAnsi="Calibri" w:cs="Arial"/>
            <w:color w:val="000000"/>
            <w:sz w:val="22"/>
            <w:szCs w:val="22"/>
          </w:rPr>
          <w:t xml:space="preserve"> 111 communes </w:t>
        </w:r>
      </w:ins>
      <w:r w:rsidR="002E2D19">
        <w:rPr>
          <w:rFonts w:ascii="Calibri" w:hAnsi="Calibri" w:cs="Arial"/>
          <w:color w:val="000000"/>
          <w:sz w:val="22"/>
          <w:szCs w:val="22"/>
        </w:rPr>
        <w:t xml:space="preserve">qui constituent le Parc naturel régional des Vosges du nord. Ensemble, nous portons un projet de territoire qui nous engage sur la voie d’un développement durable. </w:t>
      </w:r>
    </w:p>
    <w:p w:rsidR="001948B5" w:rsidRPr="001948B5" w:rsidRDefault="00F8751D">
      <w:pPr>
        <w:pStyle w:val="NormalWeb"/>
        <w:shd w:val="clear" w:color="auto" w:fill="FFFFFF"/>
        <w:spacing w:after="160" w:afterAutospacing="0"/>
        <w:rPr>
          <w:ins w:id="5" w:author="rita Jacob" w:date="2020-11-20T10:18:00Z"/>
          <w:rFonts w:ascii="Calibri" w:hAnsi="Calibri" w:cs="Arial"/>
          <w:color w:val="000000"/>
          <w:sz w:val="22"/>
          <w:szCs w:val="22"/>
          <w:rPrChange w:id="6" w:author="rita Jacob" w:date="2020-11-20T10:19:00Z">
            <w:rPr>
              <w:ins w:id="7" w:author="rita Jacob" w:date="2020-11-20T10:18:00Z"/>
              <w:rFonts w:ascii="Antonio-Bold" w:hAnsi="Antonio-Bold" w:cs="Antonio-Bold"/>
              <w:b/>
              <w:bCs/>
              <w:color w:val="FFFFFF"/>
              <w:sz w:val="43"/>
              <w:szCs w:val="43"/>
            </w:rPr>
          </w:rPrChange>
        </w:rPr>
        <w:pPrChange w:id="8" w:author="rita Jacob" w:date="2020-11-20T10:20:00Z">
          <w:pPr>
            <w:autoSpaceDE w:val="0"/>
            <w:autoSpaceDN w:val="0"/>
            <w:adjustRightInd w:val="0"/>
          </w:pPr>
        </w:pPrChange>
      </w:pPr>
      <w:ins w:id="9" w:author="rita Jacob" w:date="2020-11-20T10:13:00Z">
        <w:r>
          <w:rPr>
            <w:rFonts w:ascii="Calibri" w:hAnsi="Calibri" w:cs="Arial"/>
            <w:color w:val="000000"/>
            <w:sz w:val="22"/>
            <w:szCs w:val="22"/>
          </w:rPr>
          <w:t>Nous faisons</w:t>
        </w:r>
      </w:ins>
      <w:ins w:id="10" w:author="rita Jacob" w:date="2020-11-20T10:36:00Z">
        <w:r w:rsidR="002F45DE">
          <w:rPr>
            <w:rFonts w:ascii="Calibri" w:hAnsi="Calibri" w:cs="Arial"/>
            <w:color w:val="000000"/>
            <w:sz w:val="22"/>
            <w:szCs w:val="22"/>
          </w:rPr>
          <w:t xml:space="preserve"> donc</w:t>
        </w:r>
      </w:ins>
      <w:ins w:id="11" w:author="rita Jacob" w:date="2020-11-20T10:13:00Z">
        <w:r>
          <w:rPr>
            <w:rFonts w:ascii="Calibri" w:hAnsi="Calibri" w:cs="Arial"/>
            <w:color w:val="000000"/>
            <w:sz w:val="22"/>
            <w:szCs w:val="22"/>
          </w:rPr>
          <w:t xml:space="preserve"> </w:t>
        </w:r>
      </w:ins>
      <w:ins w:id="12" w:author="rita Jacob" w:date="2020-11-20T10:15:00Z">
        <w:r>
          <w:rPr>
            <w:rFonts w:ascii="Calibri" w:hAnsi="Calibri" w:cs="Arial"/>
            <w:color w:val="000000"/>
            <w:sz w:val="22"/>
            <w:szCs w:val="22"/>
          </w:rPr>
          <w:t>partie</w:t>
        </w:r>
      </w:ins>
      <w:ins w:id="13" w:author="rita Jacob" w:date="2020-11-20T10:13:00Z">
        <w:r>
          <w:rPr>
            <w:rFonts w:ascii="Calibri" w:hAnsi="Calibri" w:cs="Arial"/>
            <w:color w:val="000000"/>
            <w:sz w:val="22"/>
            <w:szCs w:val="22"/>
          </w:rPr>
          <w:t xml:space="preserve"> du réseau des </w:t>
        </w:r>
      </w:ins>
      <w:del w:id="14" w:author="rita Jacob" w:date="2020-11-20T10:12:00Z">
        <w:r w:rsidR="002E2D19" w:rsidDel="00F8751D">
          <w:rPr>
            <w:rFonts w:ascii="Calibri" w:hAnsi="Calibri" w:cs="Arial"/>
            <w:color w:val="000000"/>
            <w:sz w:val="22"/>
            <w:szCs w:val="22"/>
          </w:rPr>
          <w:delText xml:space="preserve">La </w:delText>
        </w:r>
      </w:del>
      <w:del w:id="15" w:author="rita Jacob" w:date="2020-11-20T10:13:00Z">
        <w:r w:rsidR="002E2D19" w:rsidDel="00F8751D">
          <w:rPr>
            <w:rFonts w:ascii="Calibri" w:hAnsi="Calibri" w:cs="Arial"/>
            <w:color w:val="000000"/>
            <w:sz w:val="22"/>
            <w:szCs w:val="22"/>
          </w:rPr>
          <w:delText>France, compte</w:delText>
        </w:r>
      </w:del>
      <w:r w:rsidR="002E2D19">
        <w:rPr>
          <w:rFonts w:ascii="Calibri" w:hAnsi="Calibri" w:cs="Arial"/>
          <w:color w:val="000000"/>
          <w:sz w:val="22"/>
          <w:szCs w:val="22"/>
        </w:rPr>
        <w:t xml:space="preserve"> 56 parcs naturels régionaux </w:t>
      </w:r>
      <w:r w:rsidR="002E2D19">
        <w:rPr>
          <w:rFonts w:ascii="Calibri" w:hAnsi="Calibri" w:cs="Arial"/>
          <w:color w:val="000000"/>
          <w:sz w:val="13"/>
          <w:szCs w:val="13"/>
          <w:vertAlign w:val="superscript"/>
        </w:rPr>
        <w:t>(1)</w:t>
      </w:r>
      <w:ins w:id="16" w:author="rita Jacob" w:date="2020-11-20T10:15:00Z">
        <w:r>
          <w:rPr>
            <w:rFonts w:ascii="Calibri" w:hAnsi="Calibri" w:cs="Arial"/>
            <w:color w:val="000000"/>
            <w:sz w:val="13"/>
            <w:szCs w:val="13"/>
            <w:vertAlign w:val="superscript"/>
          </w:rPr>
          <w:t xml:space="preserve"> </w:t>
        </w:r>
      </w:ins>
      <w:ins w:id="17" w:author="rita Jacob" w:date="2020-11-20T10:13:00Z">
        <w:r>
          <w:rPr>
            <w:rFonts w:ascii="Calibri" w:hAnsi="Calibri" w:cs="Arial"/>
            <w:color w:val="000000"/>
            <w:sz w:val="22"/>
            <w:szCs w:val="22"/>
          </w:rPr>
          <w:t xml:space="preserve">de France, comme </w:t>
        </w:r>
      </w:ins>
      <w:ins w:id="18" w:author="rita Jacob" w:date="2020-11-20T10:14:00Z">
        <w:r>
          <w:rPr>
            <w:rFonts w:ascii="Calibri" w:hAnsi="Calibri" w:cs="Arial"/>
            <w:color w:val="000000"/>
            <w:sz w:val="22"/>
            <w:szCs w:val="22"/>
          </w:rPr>
          <w:t xml:space="preserve">le </w:t>
        </w:r>
      </w:ins>
      <w:ins w:id="19" w:author="rita Jacob" w:date="2020-11-20T10:15:00Z">
        <w:r>
          <w:rPr>
            <w:rFonts w:ascii="Calibri" w:hAnsi="Calibri" w:cs="Arial"/>
            <w:color w:val="000000"/>
            <w:sz w:val="22"/>
            <w:szCs w:val="22"/>
          </w:rPr>
          <w:t xml:space="preserve">PNR du </w:t>
        </w:r>
      </w:ins>
      <w:ins w:id="20" w:author="rita Jacob" w:date="2020-11-20T10:14:00Z">
        <w:r>
          <w:rPr>
            <w:rFonts w:ascii="Calibri" w:hAnsi="Calibri" w:cs="Arial"/>
            <w:color w:val="000000"/>
            <w:sz w:val="22"/>
            <w:szCs w:val="22"/>
          </w:rPr>
          <w:t xml:space="preserve">Luberon, </w:t>
        </w:r>
      </w:ins>
      <w:ins w:id="21" w:author="rita Jacob" w:date="2020-11-20T10:16:00Z">
        <w:r>
          <w:rPr>
            <w:rFonts w:ascii="Calibri" w:hAnsi="Calibri" w:cs="Arial"/>
            <w:color w:val="000000"/>
            <w:sz w:val="22"/>
            <w:szCs w:val="22"/>
          </w:rPr>
          <w:t>de</w:t>
        </w:r>
      </w:ins>
      <w:ins w:id="22" w:author="rita Jacob" w:date="2020-11-20T10:14:00Z">
        <w:r>
          <w:rPr>
            <w:rFonts w:ascii="Calibri" w:hAnsi="Calibri" w:cs="Arial"/>
            <w:color w:val="000000"/>
            <w:sz w:val="22"/>
            <w:szCs w:val="22"/>
          </w:rPr>
          <w:t xml:space="preserve"> Corse ou </w:t>
        </w:r>
      </w:ins>
      <w:ins w:id="23" w:author="rita Jacob" w:date="2020-11-20T10:16:00Z">
        <w:r>
          <w:rPr>
            <w:rFonts w:ascii="Calibri" w:hAnsi="Calibri" w:cs="Arial"/>
            <w:color w:val="000000"/>
            <w:sz w:val="22"/>
            <w:szCs w:val="22"/>
          </w:rPr>
          <w:t>du</w:t>
        </w:r>
      </w:ins>
      <w:ins w:id="24" w:author="rita Jacob" w:date="2020-11-20T10:14:00Z">
        <w:r>
          <w:rPr>
            <w:rFonts w:ascii="Calibri" w:hAnsi="Calibri" w:cs="Arial"/>
            <w:color w:val="000000"/>
            <w:sz w:val="22"/>
            <w:szCs w:val="22"/>
          </w:rPr>
          <w:t xml:space="preserve"> Médoc !</w:t>
        </w:r>
      </w:ins>
      <w:del w:id="25" w:author="rita Jacob" w:date="2020-11-20T10:13:00Z">
        <w:r w:rsidR="002E2D19" w:rsidDel="00F8751D">
          <w:rPr>
            <w:rFonts w:ascii="Calibri" w:hAnsi="Calibri" w:cs="Arial"/>
            <w:color w:val="000000"/>
            <w:sz w:val="22"/>
            <w:szCs w:val="22"/>
          </w:rPr>
          <w:delText>,</w:delText>
        </w:r>
      </w:del>
      <w:del w:id="26" w:author="Anne EICH - Parc naturel régional des Vosges du Nord/Communication" w:date="2020-11-21T10:58:00Z">
        <w:r w:rsidR="002E2D19" w:rsidDel="00817C3B">
          <w:rPr>
            <w:rFonts w:ascii="Calibri" w:hAnsi="Calibri" w:cs="Arial"/>
            <w:color w:val="000000"/>
            <w:sz w:val="22"/>
            <w:szCs w:val="22"/>
          </w:rPr>
          <w:delText xml:space="preserve"> chacun est chargé de mettre en œuvre des actions selon cinq missions : développer leur territoire en le protégeant, protéger leur territoire en le mettant en valeur, participer à un aménagement fin des territoires, accueillir, informer et éduquer les publics aux enjeux qu'ils portent, expérimenter de nouvelles formes d'action publique et d'action collective.</w:delText>
        </w:r>
      </w:del>
      <w:ins w:id="27" w:author="Anne EICH - Parc naturel régional des Vosges du Nord/Communication" w:date="2020-11-21T10:58:00Z">
        <w:r w:rsidR="00817C3B">
          <w:rPr>
            <w:rFonts w:ascii="Calibri" w:hAnsi="Calibri" w:cs="Arial"/>
            <w:color w:val="000000"/>
            <w:sz w:val="22"/>
            <w:szCs w:val="22"/>
          </w:rPr>
          <w:t xml:space="preserve"> </w:t>
        </w:r>
      </w:ins>
      <w:r w:rsidR="002E2D19">
        <w:rPr>
          <w:rFonts w:ascii="Calibri" w:hAnsi="Calibri" w:cs="Arial"/>
          <w:color w:val="000000"/>
          <w:sz w:val="22"/>
          <w:szCs w:val="22"/>
        </w:rPr>
        <w:t xml:space="preserve"> </w:t>
      </w:r>
      <w:ins w:id="28" w:author="rita Jacob" w:date="2020-11-20T10:17:00Z">
        <w:r w:rsidR="001948B5">
          <w:rPr>
            <w:rFonts w:ascii="Calibri" w:hAnsi="Calibri" w:cs="Arial"/>
            <w:color w:val="000000"/>
            <w:sz w:val="22"/>
            <w:szCs w:val="22"/>
          </w:rPr>
          <w:t xml:space="preserve">Nous </w:t>
        </w:r>
      </w:ins>
      <w:ins w:id="29" w:author="rita Jacob" w:date="2020-11-20T10:19:00Z">
        <w:r w:rsidR="001948B5">
          <w:rPr>
            <w:rFonts w:ascii="Calibri" w:hAnsi="Calibri" w:cs="Arial"/>
            <w:color w:val="000000"/>
            <w:sz w:val="22"/>
            <w:szCs w:val="22"/>
          </w:rPr>
          <w:t>sommes</w:t>
        </w:r>
      </w:ins>
      <w:ins w:id="30" w:author="rita Jacob" w:date="2020-11-20T10:36:00Z">
        <w:r w:rsidR="002F45DE">
          <w:rPr>
            <w:rFonts w:ascii="Calibri" w:hAnsi="Calibri" w:cs="Arial"/>
            <w:color w:val="000000"/>
            <w:sz w:val="22"/>
            <w:szCs w:val="22"/>
          </w:rPr>
          <w:t xml:space="preserve"> </w:t>
        </w:r>
      </w:ins>
      <w:ins w:id="31" w:author="rita Jacob" w:date="2020-11-20T10:19:00Z">
        <w:r w:rsidR="001948B5">
          <w:rPr>
            <w:rFonts w:ascii="Calibri" w:hAnsi="Calibri" w:cs="Arial"/>
            <w:color w:val="000000"/>
            <w:sz w:val="22"/>
            <w:szCs w:val="22"/>
          </w:rPr>
          <w:t>engagés</w:t>
        </w:r>
        <w:r w:rsidR="001948B5" w:rsidRPr="001948B5">
          <w:rPr>
            <w:rFonts w:ascii="Calibri" w:hAnsi="Calibri" w:cs="Arial"/>
            <w:color w:val="000000"/>
            <w:sz w:val="22"/>
            <w:szCs w:val="22"/>
          </w:rPr>
          <w:t xml:space="preserve"> ensem</w:t>
        </w:r>
        <w:r w:rsidR="001948B5">
          <w:rPr>
            <w:rFonts w:ascii="Calibri" w:hAnsi="Calibri" w:cs="Arial"/>
            <w:color w:val="000000"/>
            <w:sz w:val="22"/>
            <w:szCs w:val="22"/>
          </w:rPr>
          <w:t>b</w:t>
        </w:r>
        <w:r w:rsidR="001948B5" w:rsidRPr="001948B5">
          <w:rPr>
            <w:rFonts w:ascii="Calibri" w:hAnsi="Calibri" w:cs="Arial"/>
            <w:color w:val="000000"/>
            <w:sz w:val="22"/>
            <w:szCs w:val="22"/>
            <w:rPrChange w:id="32" w:author="rita Jacob" w:date="2020-11-20T10:19:00Z">
              <w:rPr>
                <w:rFonts w:ascii="Antonio-Bold" w:hAnsi="Antonio-Bold" w:cs="Antonio-Bold"/>
                <w:b/>
                <w:bCs/>
                <w:color w:val="FFFFFF"/>
                <w:sz w:val="43"/>
                <w:szCs w:val="43"/>
              </w:rPr>
            </w:rPrChange>
          </w:rPr>
          <w:t>le</w:t>
        </w:r>
        <w:r w:rsidR="001948B5">
          <w:rPr>
            <w:rFonts w:ascii="Calibri" w:hAnsi="Calibri" w:cs="Arial"/>
            <w:color w:val="000000"/>
            <w:sz w:val="22"/>
            <w:szCs w:val="22"/>
          </w:rPr>
          <w:t xml:space="preserve"> </w:t>
        </w:r>
        <w:r w:rsidR="001948B5" w:rsidRPr="001948B5">
          <w:rPr>
            <w:rFonts w:ascii="Calibri" w:hAnsi="Calibri" w:cs="Arial"/>
            <w:color w:val="000000"/>
            <w:sz w:val="22"/>
            <w:szCs w:val="22"/>
            <w:rPrChange w:id="33" w:author="rita Jacob" w:date="2020-11-20T10:19:00Z">
              <w:rPr>
                <w:rFonts w:ascii="Antonio-Bold" w:hAnsi="Antonio-Bold" w:cs="Antonio-Bold"/>
                <w:b/>
                <w:bCs/>
                <w:color w:val="FFFFFF"/>
                <w:sz w:val="43"/>
                <w:szCs w:val="43"/>
              </w:rPr>
            </w:rPrChange>
          </w:rPr>
          <w:t>po</w:t>
        </w:r>
        <w:r w:rsidR="001948B5">
          <w:rPr>
            <w:rFonts w:ascii="Calibri" w:hAnsi="Calibri" w:cs="Arial"/>
            <w:color w:val="000000"/>
            <w:sz w:val="22"/>
            <w:szCs w:val="22"/>
          </w:rPr>
          <w:t>u</w:t>
        </w:r>
        <w:r w:rsidR="001948B5" w:rsidRPr="001948B5">
          <w:rPr>
            <w:rFonts w:ascii="Calibri" w:hAnsi="Calibri" w:cs="Arial"/>
            <w:color w:val="000000"/>
            <w:sz w:val="22"/>
            <w:szCs w:val="22"/>
            <w:rPrChange w:id="34" w:author="rita Jacob" w:date="2020-11-20T10:19:00Z">
              <w:rPr>
                <w:rFonts w:ascii="Antonio-Bold" w:hAnsi="Antonio-Bold" w:cs="Antonio-Bold"/>
                <w:b/>
                <w:bCs/>
                <w:color w:val="FFFFFF"/>
                <w:sz w:val="43"/>
                <w:szCs w:val="43"/>
              </w:rPr>
            </w:rPrChange>
          </w:rPr>
          <w:t>r le respect</w:t>
        </w:r>
      </w:ins>
      <w:ins w:id="35" w:author="rita Jacob" w:date="2020-11-20T10:25:00Z">
        <w:r w:rsidR="001948B5">
          <w:rPr>
            <w:rFonts w:ascii="Calibri" w:hAnsi="Calibri" w:cs="Arial"/>
            <w:color w:val="000000"/>
            <w:sz w:val="22"/>
            <w:szCs w:val="22"/>
          </w:rPr>
          <w:t xml:space="preserve"> et la préservation</w:t>
        </w:r>
      </w:ins>
      <w:ins w:id="36" w:author="rita Jacob" w:date="2020-11-20T10:19:00Z">
        <w:r w:rsidR="001948B5">
          <w:rPr>
            <w:rFonts w:ascii="Calibri" w:hAnsi="Calibri" w:cs="Arial"/>
            <w:color w:val="000000"/>
            <w:sz w:val="22"/>
            <w:szCs w:val="22"/>
          </w:rPr>
          <w:t xml:space="preserve"> </w:t>
        </w:r>
        <w:r w:rsidR="001948B5" w:rsidRPr="001948B5">
          <w:rPr>
            <w:rFonts w:ascii="Calibri" w:hAnsi="Calibri" w:cs="Arial"/>
            <w:color w:val="000000"/>
            <w:sz w:val="22"/>
            <w:szCs w:val="22"/>
          </w:rPr>
          <w:t>de la nat</w:t>
        </w:r>
        <w:r w:rsidR="001948B5">
          <w:rPr>
            <w:rFonts w:ascii="Calibri" w:hAnsi="Calibri" w:cs="Arial"/>
            <w:color w:val="000000"/>
            <w:sz w:val="22"/>
            <w:szCs w:val="22"/>
          </w:rPr>
          <w:t>u</w:t>
        </w:r>
        <w:r w:rsidR="001948B5" w:rsidRPr="001948B5">
          <w:rPr>
            <w:rFonts w:ascii="Calibri" w:hAnsi="Calibri" w:cs="Arial"/>
            <w:color w:val="000000"/>
            <w:sz w:val="22"/>
            <w:szCs w:val="22"/>
            <w:rPrChange w:id="37" w:author="rita Jacob" w:date="2020-11-20T10:19:00Z">
              <w:rPr>
                <w:rFonts w:ascii="Antonio-Bold" w:hAnsi="Antonio-Bold" w:cs="Antonio-Bold"/>
                <w:b/>
                <w:bCs/>
                <w:color w:val="FFFFFF"/>
                <w:sz w:val="43"/>
                <w:szCs w:val="43"/>
              </w:rPr>
            </w:rPrChange>
          </w:rPr>
          <w:t>re</w:t>
        </w:r>
      </w:ins>
      <w:ins w:id="38" w:author="rita Jacob" w:date="2020-11-20T10:20:00Z">
        <w:r w:rsidR="001948B5">
          <w:rPr>
            <w:rFonts w:ascii="Calibri" w:hAnsi="Calibri" w:cs="Arial"/>
            <w:color w:val="000000"/>
            <w:sz w:val="22"/>
            <w:szCs w:val="22"/>
          </w:rPr>
          <w:t>,</w:t>
        </w:r>
      </w:ins>
      <w:ins w:id="39" w:author="rita Jacob" w:date="2020-11-20T10:19:00Z">
        <w:r w:rsidR="001948B5" w:rsidRPr="001948B5">
          <w:rPr>
            <w:rFonts w:ascii="Calibri" w:hAnsi="Calibri" w:cs="Arial"/>
            <w:color w:val="000000"/>
            <w:sz w:val="22"/>
            <w:szCs w:val="22"/>
          </w:rPr>
          <w:t xml:space="preserve"> </w:t>
        </w:r>
        <w:r w:rsidR="001948B5" w:rsidRPr="00A31048">
          <w:rPr>
            <w:rFonts w:ascii="Calibri" w:hAnsi="Calibri" w:cs="Arial"/>
            <w:color w:val="000000"/>
            <w:sz w:val="22"/>
            <w:szCs w:val="22"/>
          </w:rPr>
          <w:t>l’</w:t>
        </w:r>
        <w:r w:rsidR="001948B5">
          <w:rPr>
            <w:rFonts w:ascii="Calibri" w:hAnsi="Calibri" w:cs="Arial"/>
            <w:color w:val="000000"/>
            <w:sz w:val="22"/>
            <w:szCs w:val="22"/>
          </w:rPr>
          <w:t>épano</w:t>
        </w:r>
      </w:ins>
      <w:ins w:id="40" w:author="rita Jacob" w:date="2020-11-20T10:20:00Z">
        <w:r w:rsidR="001948B5">
          <w:rPr>
            <w:rFonts w:ascii="Calibri" w:hAnsi="Calibri" w:cs="Arial"/>
            <w:color w:val="000000"/>
            <w:sz w:val="22"/>
            <w:szCs w:val="22"/>
          </w:rPr>
          <w:t>u</w:t>
        </w:r>
      </w:ins>
      <w:ins w:id="41" w:author="rita Jacob" w:date="2020-11-20T10:19:00Z">
        <w:r w:rsidR="001948B5" w:rsidRPr="00A31048">
          <w:rPr>
            <w:rFonts w:ascii="Calibri" w:hAnsi="Calibri" w:cs="Arial"/>
            <w:color w:val="000000"/>
            <w:sz w:val="22"/>
            <w:szCs w:val="22"/>
          </w:rPr>
          <w:t>issement</w:t>
        </w:r>
        <w:r w:rsidR="001948B5">
          <w:rPr>
            <w:rFonts w:ascii="Calibri" w:hAnsi="Calibri" w:cs="Arial"/>
            <w:color w:val="000000"/>
            <w:sz w:val="22"/>
            <w:szCs w:val="22"/>
          </w:rPr>
          <w:t xml:space="preserve"> </w:t>
        </w:r>
      </w:ins>
      <w:ins w:id="42" w:author="rita Jacob" w:date="2020-11-20T10:20:00Z">
        <w:r w:rsidR="001948B5">
          <w:rPr>
            <w:rFonts w:ascii="Calibri" w:hAnsi="Calibri" w:cs="Arial"/>
            <w:color w:val="000000"/>
            <w:sz w:val="22"/>
            <w:szCs w:val="22"/>
          </w:rPr>
          <w:t xml:space="preserve">des habitants </w:t>
        </w:r>
      </w:ins>
      <w:ins w:id="43" w:author="rita Jacob" w:date="2020-11-20T10:18:00Z">
        <w:r w:rsidR="001948B5" w:rsidRPr="001948B5">
          <w:rPr>
            <w:rFonts w:ascii="Calibri" w:hAnsi="Calibri" w:cs="Arial"/>
            <w:color w:val="000000"/>
            <w:sz w:val="22"/>
            <w:szCs w:val="22"/>
            <w:rPrChange w:id="44" w:author="rita Jacob" w:date="2020-11-20T10:19:00Z">
              <w:rPr>
                <w:rFonts w:ascii="Antonio-Bold" w:hAnsi="Antonio-Bold" w:cs="Antonio-Bold"/>
                <w:b/>
                <w:bCs/>
                <w:color w:val="FFFFFF"/>
                <w:sz w:val="43"/>
                <w:szCs w:val="43"/>
              </w:rPr>
            </w:rPrChange>
          </w:rPr>
          <w:t>et l</w:t>
        </w:r>
      </w:ins>
      <w:ins w:id="45" w:author="rita Jacob" w:date="2020-11-20T10:23:00Z">
        <w:r w:rsidR="001948B5">
          <w:rPr>
            <w:rFonts w:ascii="Calibri" w:hAnsi="Calibri" w:cs="Arial"/>
            <w:color w:val="000000"/>
            <w:sz w:val="22"/>
            <w:szCs w:val="22"/>
          </w:rPr>
          <w:t xml:space="preserve">e développement d’une </w:t>
        </w:r>
      </w:ins>
      <w:ins w:id="46" w:author="rita Jacob" w:date="2020-11-20T10:18:00Z">
        <w:r w:rsidR="001948B5" w:rsidRPr="001948B5">
          <w:rPr>
            <w:rFonts w:ascii="Calibri" w:hAnsi="Calibri" w:cs="Arial"/>
            <w:color w:val="000000"/>
            <w:sz w:val="22"/>
            <w:szCs w:val="22"/>
            <w:rPrChange w:id="47" w:author="rita Jacob" w:date="2020-11-20T10:19:00Z">
              <w:rPr>
                <w:rFonts w:ascii="Antonio-Bold" w:hAnsi="Antonio-Bold" w:cs="Antonio-Bold"/>
                <w:b/>
                <w:bCs/>
                <w:color w:val="FFFFFF"/>
                <w:sz w:val="43"/>
                <w:szCs w:val="43"/>
              </w:rPr>
            </w:rPrChange>
          </w:rPr>
          <w:t>économie locale</w:t>
        </w:r>
      </w:ins>
      <w:ins w:id="48" w:author="rita Jacob" w:date="2020-11-20T10:23:00Z">
        <w:r w:rsidR="001948B5">
          <w:rPr>
            <w:rFonts w:ascii="Calibri" w:hAnsi="Calibri" w:cs="Arial"/>
            <w:color w:val="000000"/>
            <w:sz w:val="22"/>
            <w:szCs w:val="22"/>
          </w:rPr>
          <w:t xml:space="preserve"> </w:t>
        </w:r>
      </w:ins>
      <w:ins w:id="49" w:author="rita Jacob" w:date="2020-11-20T10:25:00Z">
        <w:r w:rsidR="001948B5">
          <w:rPr>
            <w:rFonts w:ascii="Calibri" w:hAnsi="Calibri" w:cs="Arial"/>
            <w:color w:val="000000"/>
            <w:sz w:val="22"/>
            <w:szCs w:val="22"/>
          </w:rPr>
          <w:t>de nos territoires</w:t>
        </w:r>
      </w:ins>
      <w:ins w:id="50" w:author="Anne EICH - Parc naturel régional des Vosges du Nord/Communication" w:date="2020-11-21T10:58:00Z">
        <w:r w:rsidR="00817C3B">
          <w:rPr>
            <w:rFonts w:ascii="Calibri" w:hAnsi="Calibri" w:cs="Arial"/>
            <w:color w:val="000000"/>
            <w:sz w:val="22"/>
            <w:szCs w:val="22"/>
          </w:rPr>
          <w:t>.</w:t>
        </w:r>
      </w:ins>
    </w:p>
    <w:p w:rsidR="001948B5" w:rsidDel="001948B5" w:rsidRDefault="001948B5" w:rsidP="002E2D19">
      <w:pPr>
        <w:pStyle w:val="NormalWeb"/>
        <w:shd w:val="clear" w:color="auto" w:fill="FFFFFF"/>
        <w:spacing w:after="160" w:afterAutospacing="0"/>
        <w:rPr>
          <w:del w:id="51" w:author="rita Jacob" w:date="2020-11-20T10:26:00Z"/>
          <w:rFonts w:ascii="Calibri" w:hAnsi="Calibri" w:cs="Arial"/>
          <w:color w:val="000000"/>
          <w:sz w:val="22"/>
          <w:szCs w:val="22"/>
        </w:rPr>
      </w:pPr>
      <w:ins w:id="52" w:author="rita Jacob" w:date="2020-11-20T10:25:00Z">
        <w:r>
          <w:rPr>
            <w:rFonts w:ascii="Calibri" w:hAnsi="Calibri" w:cs="Arial"/>
            <w:color w:val="000000"/>
            <w:sz w:val="22"/>
            <w:szCs w:val="22"/>
          </w:rPr>
          <w:t xml:space="preserve">A </w:t>
        </w:r>
        <w:r w:rsidRPr="00817C3B">
          <w:rPr>
            <w:rFonts w:ascii="Calibri" w:hAnsi="Calibri" w:cs="Arial"/>
            <w:color w:val="000000"/>
            <w:sz w:val="22"/>
            <w:szCs w:val="22"/>
            <w:highlight w:val="yellow"/>
            <w:rPrChange w:id="53" w:author="Anne EICH - Parc naturel régional des Vosges du Nord/Communication" w:date="2020-11-21T10:59:00Z">
              <w:rPr>
                <w:rFonts w:ascii="Calibri" w:hAnsi="Calibri" w:cs="Arial"/>
                <w:color w:val="000000"/>
                <w:sz w:val="22"/>
                <w:szCs w:val="22"/>
              </w:rPr>
            </w:rPrChange>
          </w:rPr>
          <w:t>[</w:t>
        </w:r>
        <w:del w:id="54" w:author="Anne EICH - Parc naturel régional des Vosges du Nord/Communication" w:date="2020-11-21T10:58:00Z">
          <w:r w:rsidRPr="00817C3B" w:rsidDel="00817C3B">
            <w:rPr>
              <w:rFonts w:ascii="Calibri" w:hAnsi="Calibri" w:cs="Arial"/>
              <w:color w:val="000000"/>
              <w:sz w:val="22"/>
              <w:szCs w:val="22"/>
              <w:highlight w:val="yellow"/>
              <w:rPrChange w:id="55" w:author="Anne EICH - Parc naturel régional des Vosges du Nord/Communication" w:date="2020-11-21T10:59:00Z">
                <w:rPr>
                  <w:rFonts w:ascii="Calibri" w:hAnsi="Calibri" w:cs="Arial"/>
                  <w:color w:val="000000"/>
                  <w:sz w:val="22"/>
                  <w:szCs w:val="22"/>
                </w:rPr>
              </w:rPrChange>
            </w:rPr>
            <w:delText xml:space="preserve"> </w:delText>
          </w:r>
        </w:del>
        <w:r w:rsidRPr="00817C3B">
          <w:rPr>
            <w:rFonts w:ascii="Calibri" w:hAnsi="Calibri" w:cs="Arial"/>
            <w:color w:val="000000"/>
            <w:sz w:val="22"/>
            <w:szCs w:val="22"/>
            <w:highlight w:val="yellow"/>
            <w:rPrChange w:id="56" w:author="Anne EICH - Parc naturel régional des Vosges du Nord/Communication" w:date="2020-11-21T10:59:00Z">
              <w:rPr>
                <w:rFonts w:ascii="Calibri" w:hAnsi="Calibri" w:cs="Arial"/>
                <w:color w:val="000000"/>
                <w:sz w:val="22"/>
                <w:szCs w:val="22"/>
              </w:rPr>
            </w:rPrChange>
          </w:rPr>
          <w:t>nom de la commune</w:t>
        </w:r>
      </w:ins>
      <w:ins w:id="57" w:author="rita Jacob" w:date="2020-11-20T10:26:00Z">
        <w:r w:rsidRPr="00817C3B">
          <w:rPr>
            <w:rFonts w:ascii="Calibri" w:hAnsi="Calibri" w:cs="Arial"/>
            <w:color w:val="000000"/>
            <w:sz w:val="22"/>
            <w:szCs w:val="22"/>
            <w:highlight w:val="yellow"/>
            <w:rPrChange w:id="58" w:author="Anne EICH - Parc naturel régional des Vosges du Nord/Communication" w:date="2020-11-21T10:59:00Z">
              <w:rPr>
                <w:rFonts w:ascii="Calibri" w:hAnsi="Calibri" w:cs="Arial"/>
                <w:color w:val="000000"/>
                <w:sz w:val="22"/>
                <w:szCs w:val="22"/>
              </w:rPr>
            </w:rPrChange>
          </w:rPr>
          <w:t xml:space="preserve">] [nom du </w:t>
        </w:r>
        <w:proofErr w:type="spellStart"/>
        <w:r w:rsidRPr="00817C3B">
          <w:rPr>
            <w:rFonts w:ascii="Calibri" w:hAnsi="Calibri" w:cs="Arial"/>
            <w:color w:val="000000"/>
            <w:sz w:val="22"/>
            <w:szCs w:val="22"/>
            <w:highlight w:val="yellow"/>
            <w:rPrChange w:id="59" w:author="Anne EICH - Parc naturel régional des Vosges du Nord/Communication" w:date="2020-11-21T10:59:00Z">
              <w:rPr>
                <w:rFonts w:ascii="Calibri" w:hAnsi="Calibri" w:cs="Arial"/>
                <w:color w:val="000000"/>
                <w:sz w:val="22"/>
                <w:szCs w:val="22"/>
              </w:rPr>
            </w:rPrChange>
          </w:rPr>
          <w:t>délégué.e</w:t>
        </w:r>
        <w:proofErr w:type="spellEnd"/>
        <w:r w:rsidRPr="00817C3B">
          <w:rPr>
            <w:rFonts w:ascii="Calibri" w:hAnsi="Calibri" w:cs="Arial"/>
            <w:color w:val="000000"/>
            <w:sz w:val="22"/>
            <w:szCs w:val="22"/>
            <w:highlight w:val="yellow"/>
            <w:rPrChange w:id="60" w:author="Anne EICH - Parc naturel régional des Vosges du Nord/Communication" w:date="2020-11-21T10:59:00Z">
              <w:rPr>
                <w:rFonts w:ascii="Calibri" w:hAnsi="Calibri" w:cs="Arial"/>
                <w:color w:val="000000"/>
                <w:sz w:val="22"/>
                <w:szCs w:val="22"/>
              </w:rPr>
            </w:rPrChange>
          </w:rPr>
          <w:t>]</w:t>
        </w:r>
        <w:r>
          <w:rPr>
            <w:rFonts w:ascii="Calibri" w:hAnsi="Calibri" w:cs="Arial"/>
            <w:color w:val="000000"/>
            <w:sz w:val="22"/>
            <w:szCs w:val="22"/>
          </w:rPr>
          <w:t xml:space="preserve"> a été </w:t>
        </w:r>
        <w:proofErr w:type="spellStart"/>
        <w:r>
          <w:rPr>
            <w:rFonts w:ascii="Calibri" w:hAnsi="Calibri" w:cs="Arial"/>
            <w:color w:val="000000"/>
            <w:sz w:val="22"/>
            <w:szCs w:val="22"/>
          </w:rPr>
          <w:t>désigné.e</w:t>
        </w:r>
        <w:proofErr w:type="spellEnd"/>
        <w:r>
          <w:rPr>
            <w:rFonts w:ascii="Calibri" w:hAnsi="Calibri" w:cs="Arial"/>
            <w:color w:val="000000"/>
            <w:sz w:val="22"/>
            <w:szCs w:val="22"/>
          </w:rPr>
          <w:t xml:space="preserve"> comme</w:t>
        </w:r>
      </w:ins>
    </w:p>
    <w:p w:rsidR="002E2D19" w:rsidRDefault="002E2D19" w:rsidP="00817C3B">
      <w:pPr>
        <w:pStyle w:val="NormalWeb"/>
        <w:shd w:val="clear" w:color="auto" w:fill="FFFFFF"/>
        <w:spacing w:after="160" w:afterAutospacing="0"/>
        <w:rPr>
          <w:rFonts w:ascii="Calibri" w:hAnsi="Calibri" w:cs="Arial"/>
          <w:color w:val="000000"/>
          <w:sz w:val="22"/>
          <w:szCs w:val="22"/>
        </w:rPr>
        <w:pPrChange w:id="61" w:author="Anne EICH - Parc naturel régional des Vosges du Nord/Communication" w:date="2020-11-21T10:59:00Z">
          <w:pPr>
            <w:pStyle w:val="NormalWeb"/>
            <w:shd w:val="clear" w:color="auto" w:fill="FFFFFF"/>
            <w:spacing w:after="160" w:afterAutospacing="0"/>
          </w:pPr>
        </w:pPrChange>
      </w:pPr>
      <w:del w:id="62" w:author="rita Jacob" w:date="2020-11-20T10:26:00Z">
        <w:r w:rsidDel="001948B5">
          <w:rPr>
            <w:rFonts w:ascii="Calibri" w:hAnsi="Calibri" w:cs="Arial"/>
            <w:color w:val="000000"/>
            <w:sz w:val="22"/>
            <w:szCs w:val="22"/>
          </w:rPr>
          <w:delText>Chaque commune désigne un.</w:delText>
        </w:r>
      </w:del>
      <w:del w:id="63" w:author="Anne EICH - Parc naturel régional des Vosges du Nord/Communication" w:date="2020-11-21T10:59:00Z">
        <w:r w:rsidDel="00817C3B">
          <w:rPr>
            <w:rFonts w:ascii="Calibri" w:hAnsi="Calibri" w:cs="Arial"/>
            <w:color w:val="000000"/>
            <w:sz w:val="22"/>
            <w:szCs w:val="22"/>
          </w:rPr>
          <w:delText xml:space="preserve">e </w:delText>
        </w:r>
      </w:del>
      <w:ins w:id="64" w:author="Anne EICH - Parc naturel régional des Vosges du Nord/Communication" w:date="2020-11-21T10:59:00Z">
        <w:r w:rsidR="00817C3B">
          <w:rPr>
            <w:rFonts w:ascii="Calibri" w:hAnsi="Calibri" w:cs="Arial"/>
            <w:color w:val="000000"/>
            <w:sz w:val="22"/>
            <w:szCs w:val="22"/>
          </w:rPr>
          <w:t xml:space="preserve"> </w:t>
        </w:r>
      </w:ins>
      <w:proofErr w:type="spellStart"/>
      <w:r>
        <w:rPr>
          <w:rFonts w:ascii="Calibri" w:hAnsi="Calibri" w:cs="Arial"/>
          <w:color w:val="000000"/>
          <w:sz w:val="22"/>
          <w:szCs w:val="22"/>
        </w:rPr>
        <w:t>délégué.e</w:t>
      </w:r>
      <w:proofErr w:type="spellEnd"/>
      <w:r>
        <w:rPr>
          <w:rFonts w:ascii="Calibri" w:hAnsi="Calibri" w:cs="Arial"/>
          <w:color w:val="000000"/>
          <w:sz w:val="22"/>
          <w:szCs w:val="22"/>
        </w:rPr>
        <w:t xml:space="preserve"> au parc, </w:t>
      </w:r>
      <w:ins w:id="65" w:author="rita Jacob" w:date="2020-11-20T10:38:00Z">
        <w:r w:rsidR="00EE0552">
          <w:rPr>
            <w:rFonts w:ascii="Calibri" w:hAnsi="Calibri" w:cs="Arial"/>
            <w:color w:val="000000"/>
            <w:sz w:val="22"/>
            <w:szCs w:val="22"/>
          </w:rPr>
          <w:t>pour les 6 ans à venir</w:t>
        </w:r>
        <w:del w:id="66" w:author="Anne EICH - Parc naturel régional des Vosges du Nord/Communication" w:date="2020-11-21T10:59:00Z">
          <w:r w:rsidR="00EE0552" w:rsidDel="00817C3B">
            <w:rPr>
              <w:rFonts w:ascii="Calibri" w:hAnsi="Calibri" w:cs="Arial"/>
              <w:color w:val="000000"/>
              <w:sz w:val="22"/>
              <w:szCs w:val="22"/>
            </w:rPr>
            <w:delText>,</w:delText>
          </w:r>
        </w:del>
      </w:ins>
      <w:ins w:id="67" w:author="Anne EICH - Parc naturel régional des Vosges du Nord/Communication" w:date="2020-11-21T10:59:00Z">
        <w:r w:rsidR="00817C3B">
          <w:rPr>
            <w:rFonts w:ascii="Calibri" w:hAnsi="Calibri" w:cs="Arial"/>
            <w:color w:val="000000"/>
            <w:sz w:val="22"/>
            <w:szCs w:val="22"/>
          </w:rPr>
          <w:t>.</w:t>
        </w:r>
      </w:ins>
      <w:ins w:id="68" w:author="rita Jacob" w:date="2020-11-20T10:38:00Z">
        <w:r w:rsidR="00EE0552">
          <w:rPr>
            <w:rFonts w:ascii="Calibri" w:hAnsi="Calibri" w:cs="Arial"/>
            <w:color w:val="000000"/>
            <w:sz w:val="22"/>
            <w:szCs w:val="22"/>
          </w:rPr>
          <w:t xml:space="preserve"> </w:t>
        </w:r>
      </w:ins>
      <w:del w:id="69" w:author="rita Jacob" w:date="2020-11-20T10:26:00Z">
        <w:r w:rsidDel="002F45DE">
          <w:rPr>
            <w:rFonts w:ascii="Calibri" w:hAnsi="Calibri" w:cs="Arial"/>
            <w:color w:val="000000"/>
            <w:sz w:val="22"/>
            <w:szCs w:val="22"/>
          </w:rPr>
          <w:delText>qui s’engage à être</w:delText>
        </w:r>
      </w:del>
      <w:proofErr w:type="spellStart"/>
      <w:ins w:id="70" w:author="Anne EICH - Parc naturel régional des Vosges du Nord/Communication" w:date="2020-11-21T10:59:00Z">
        <w:r w:rsidR="00817C3B">
          <w:rPr>
            <w:rFonts w:ascii="Calibri" w:hAnsi="Calibri" w:cs="Arial"/>
            <w:color w:val="000000"/>
            <w:sz w:val="22"/>
            <w:szCs w:val="22"/>
          </w:rPr>
          <w:t>I</w:t>
        </w:r>
      </w:ins>
      <w:ins w:id="71" w:author="rita Jacob" w:date="2020-11-20T10:26:00Z">
        <w:del w:id="72" w:author="Anne EICH - Parc naturel régional des Vosges du Nord/Communication" w:date="2020-11-21T10:59:00Z">
          <w:r w:rsidR="002F45DE" w:rsidDel="00817C3B">
            <w:rPr>
              <w:rFonts w:ascii="Calibri" w:hAnsi="Calibri" w:cs="Arial"/>
              <w:color w:val="000000"/>
              <w:sz w:val="22"/>
              <w:szCs w:val="22"/>
            </w:rPr>
            <w:delText>i</w:delText>
          </w:r>
        </w:del>
        <w:r w:rsidR="002F45DE">
          <w:rPr>
            <w:rFonts w:ascii="Calibri" w:hAnsi="Calibri" w:cs="Arial"/>
            <w:color w:val="000000"/>
            <w:sz w:val="22"/>
            <w:szCs w:val="22"/>
          </w:rPr>
          <w:t>l</w:t>
        </w:r>
        <w:del w:id="73" w:author="Anne EICH - Parc naturel régional des Vosges du Nord/Communication" w:date="2020-11-21T10:59:00Z">
          <w:r w:rsidR="002F45DE" w:rsidDel="00817C3B">
            <w:rPr>
              <w:rFonts w:ascii="Calibri" w:hAnsi="Calibri" w:cs="Arial"/>
              <w:color w:val="000000"/>
              <w:sz w:val="22"/>
              <w:szCs w:val="22"/>
            </w:rPr>
            <w:delText xml:space="preserve"> </w:delText>
          </w:r>
        </w:del>
        <w:r w:rsidR="002F45DE">
          <w:rPr>
            <w:rFonts w:ascii="Calibri" w:hAnsi="Calibri" w:cs="Arial"/>
            <w:color w:val="000000"/>
            <w:sz w:val="22"/>
            <w:szCs w:val="22"/>
          </w:rPr>
          <w:t>.elle</w:t>
        </w:r>
        <w:proofErr w:type="spellEnd"/>
        <w:r w:rsidR="002F45DE">
          <w:rPr>
            <w:rFonts w:ascii="Calibri" w:hAnsi="Calibri" w:cs="Arial"/>
            <w:color w:val="000000"/>
            <w:sz w:val="22"/>
            <w:szCs w:val="22"/>
          </w:rPr>
          <w:t xml:space="preserve"> sera</w:t>
        </w:r>
      </w:ins>
      <w:r>
        <w:rPr>
          <w:rFonts w:ascii="Calibri" w:hAnsi="Calibri" w:cs="Arial"/>
          <w:color w:val="000000"/>
          <w:sz w:val="22"/>
          <w:szCs w:val="22"/>
        </w:rPr>
        <w:t xml:space="preserve"> l’interlocuteur privilégié entre le parc, le conseil municipal et les habitants. Il connaît les objectifs du projet de territoire et fait remonter les idées</w:t>
      </w:r>
      <w:r w:rsidR="00C73D23">
        <w:rPr>
          <w:rFonts w:ascii="Calibri" w:hAnsi="Calibri" w:cs="Arial"/>
          <w:color w:val="000000"/>
          <w:sz w:val="22"/>
          <w:szCs w:val="22"/>
        </w:rPr>
        <w:t xml:space="preserve"> et</w:t>
      </w:r>
      <w:r>
        <w:rPr>
          <w:rFonts w:ascii="Calibri" w:hAnsi="Calibri" w:cs="Arial"/>
          <w:color w:val="000000"/>
          <w:sz w:val="22"/>
          <w:szCs w:val="22"/>
        </w:rPr>
        <w:t xml:space="preserve"> projets vers le parc</w:t>
      </w:r>
      <w:del w:id="74" w:author="rita Jacob" w:date="2020-11-20T10:27:00Z">
        <w:r w:rsidDel="002F45DE">
          <w:rPr>
            <w:rFonts w:ascii="Calibri" w:hAnsi="Calibri" w:cs="Arial"/>
            <w:color w:val="000000"/>
            <w:sz w:val="22"/>
            <w:szCs w:val="22"/>
          </w:rPr>
          <w:delText>, et diffuse les informations du parc vers sa commune.</w:delText>
        </w:r>
      </w:del>
      <w:ins w:id="75" w:author="rita Jacob" w:date="2020-11-20T10:27:00Z">
        <w:r w:rsidR="002F45DE">
          <w:rPr>
            <w:rFonts w:ascii="Calibri" w:hAnsi="Calibri" w:cs="Arial"/>
            <w:color w:val="000000"/>
            <w:sz w:val="22"/>
            <w:szCs w:val="22"/>
          </w:rPr>
          <w:t>.</w:t>
        </w:r>
      </w:ins>
    </w:p>
    <w:p w:rsidR="002E2D19" w:rsidRPr="00C73D23" w:rsidRDefault="002E2D19" w:rsidP="002E2D19">
      <w:pPr>
        <w:pStyle w:val="NormalWeb"/>
        <w:shd w:val="clear" w:color="auto" w:fill="FFFFFF"/>
        <w:spacing w:after="160" w:afterAutospacing="0"/>
        <w:rPr>
          <w:rFonts w:ascii="Arial" w:hAnsi="Arial" w:cs="Arial"/>
          <w:color w:val="222222"/>
        </w:rPr>
      </w:pPr>
      <w:r>
        <w:rPr>
          <w:rFonts w:ascii="Calibri" w:hAnsi="Calibri" w:cs="Arial"/>
          <w:color w:val="000000"/>
          <w:sz w:val="22"/>
          <w:szCs w:val="22"/>
        </w:rPr>
        <w:t>Au sein de notre Parc</w:t>
      </w:r>
      <w:r w:rsidR="00C73D23">
        <w:rPr>
          <w:rFonts w:ascii="Calibri" w:hAnsi="Calibri" w:cs="Arial"/>
          <w:color w:val="000000"/>
          <w:sz w:val="22"/>
          <w:szCs w:val="22"/>
        </w:rPr>
        <w:t xml:space="preserve"> des Vosges du nord</w:t>
      </w:r>
      <w:r>
        <w:rPr>
          <w:rFonts w:ascii="Calibri" w:hAnsi="Calibri" w:cs="Arial"/>
          <w:color w:val="000000"/>
          <w:sz w:val="22"/>
          <w:szCs w:val="22"/>
        </w:rPr>
        <w:t xml:space="preserve">, ce sont 47 agents de toutes les compétences, de la culture à </w:t>
      </w:r>
      <w:r w:rsidR="00C73D23">
        <w:rPr>
          <w:rFonts w:ascii="Calibri" w:hAnsi="Calibri" w:cs="Arial"/>
          <w:color w:val="000000"/>
          <w:sz w:val="22"/>
          <w:szCs w:val="22"/>
        </w:rPr>
        <w:t xml:space="preserve">l’architecture, de l’agriculture à la biodiversité, qui sont au service des communes et </w:t>
      </w:r>
      <w:ins w:id="76" w:author="rita Jacob" w:date="2020-11-20T10:38:00Z">
        <w:r w:rsidR="00EE0552">
          <w:rPr>
            <w:rFonts w:ascii="Calibri" w:hAnsi="Calibri" w:cs="Arial"/>
            <w:color w:val="000000"/>
            <w:sz w:val="22"/>
            <w:szCs w:val="22"/>
          </w:rPr>
          <w:t xml:space="preserve">des </w:t>
        </w:r>
      </w:ins>
      <w:r w:rsidR="00C73D23">
        <w:rPr>
          <w:rFonts w:ascii="Calibri" w:hAnsi="Calibri" w:cs="Arial"/>
          <w:color w:val="000000"/>
          <w:sz w:val="22"/>
          <w:szCs w:val="22"/>
        </w:rPr>
        <w:t xml:space="preserve">intercommunalités </w:t>
      </w:r>
      <w:del w:id="77" w:author="rita Jacob" w:date="2020-11-20T10:27:00Z">
        <w:r w:rsidR="00C73D23" w:rsidDel="002F45DE">
          <w:rPr>
            <w:rFonts w:ascii="Calibri" w:hAnsi="Calibri" w:cs="Arial"/>
            <w:color w:val="000000"/>
            <w:sz w:val="22"/>
            <w:szCs w:val="22"/>
          </w:rPr>
          <w:delText xml:space="preserve">comme des citoyens </w:delText>
        </w:r>
      </w:del>
      <w:r w:rsidR="00C73D23">
        <w:rPr>
          <w:rFonts w:ascii="Calibri" w:hAnsi="Calibri" w:cs="Arial"/>
          <w:color w:val="000000"/>
          <w:sz w:val="22"/>
          <w:szCs w:val="22"/>
        </w:rPr>
        <w:t xml:space="preserve">pour </w:t>
      </w:r>
      <w:del w:id="78" w:author="rita Jacob" w:date="2020-11-20T10:39:00Z">
        <w:r w:rsidR="00C73D23" w:rsidDel="00EE0552">
          <w:rPr>
            <w:rFonts w:ascii="Calibri" w:hAnsi="Calibri" w:cs="Arial"/>
            <w:color w:val="000000"/>
            <w:sz w:val="22"/>
            <w:szCs w:val="22"/>
          </w:rPr>
          <w:delText xml:space="preserve">les </w:delText>
        </w:r>
      </w:del>
      <w:r w:rsidR="00C73D23">
        <w:rPr>
          <w:rFonts w:ascii="Calibri" w:hAnsi="Calibri" w:cs="Arial"/>
          <w:color w:val="000000"/>
          <w:sz w:val="22"/>
          <w:szCs w:val="22"/>
        </w:rPr>
        <w:t xml:space="preserve">accompagner </w:t>
      </w:r>
      <w:del w:id="79" w:author="rita Jacob" w:date="2020-11-20T10:39:00Z">
        <w:r w:rsidR="00C73D23" w:rsidDel="00EE0552">
          <w:rPr>
            <w:rFonts w:ascii="Calibri" w:hAnsi="Calibri" w:cs="Arial"/>
            <w:color w:val="000000"/>
            <w:sz w:val="22"/>
            <w:szCs w:val="22"/>
          </w:rPr>
          <w:delText xml:space="preserve">dans </w:delText>
        </w:r>
      </w:del>
      <w:r w:rsidR="00C73D23">
        <w:rPr>
          <w:rFonts w:ascii="Calibri" w:hAnsi="Calibri" w:cs="Arial"/>
          <w:color w:val="000000"/>
          <w:sz w:val="22"/>
          <w:szCs w:val="22"/>
        </w:rPr>
        <w:t>leurs projets les plus divers</w:t>
      </w:r>
      <w:ins w:id="80" w:author="rita Jacob" w:date="2020-11-20T10:32:00Z">
        <w:r w:rsidR="002F45DE">
          <w:rPr>
            <w:rFonts w:ascii="Calibri" w:hAnsi="Calibri" w:cs="Arial"/>
            <w:color w:val="000000"/>
            <w:sz w:val="22"/>
            <w:szCs w:val="22"/>
          </w:rPr>
          <w:t>, dans le cadre de la charte [lien]</w:t>
        </w:r>
      </w:ins>
      <w:r w:rsidR="00C73D23">
        <w:rPr>
          <w:rFonts w:ascii="Calibri" w:hAnsi="Calibri" w:cs="Arial"/>
          <w:color w:val="000000"/>
          <w:sz w:val="22"/>
          <w:szCs w:val="22"/>
        </w:rPr>
        <w:t>.</w:t>
      </w:r>
    </w:p>
    <w:p w:rsidR="002E2D19" w:rsidRDefault="002E2D19" w:rsidP="002E2D19">
      <w:pPr>
        <w:pStyle w:val="NormalWeb"/>
        <w:shd w:val="clear" w:color="auto" w:fill="FFFFFF"/>
        <w:spacing w:after="160" w:afterAutospacing="0"/>
        <w:rPr>
          <w:rFonts w:ascii="Arial" w:hAnsi="Arial" w:cs="Arial"/>
          <w:color w:val="222222"/>
        </w:rPr>
      </w:pPr>
      <w:r>
        <w:rPr>
          <w:rFonts w:ascii="Calibri" w:hAnsi="Calibri" w:cs="Arial"/>
          <w:color w:val="000000"/>
          <w:sz w:val="22"/>
          <w:szCs w:val="22"/>
        </w:rPr>
        <w:t xml:space="preserve">Le Parc naturel régional des Vosges du nord </w:t>
      </w:r>
      <w:del w:id="81" w:author="rita Jacob" w:date="2020-11-20T10:28:00Z">
        <w:r w:rsidDel="002F45DE">
          <w:rPr>
            <w:rFonts w:ascii="Calibri" w:hAnsi="Calibri" w:cs="Arial"/>
            <w:color w:val="000000"/>
            <w:sz w:val="22"/>
            <w:szCs w:val="22"/>
          </w:rPr>
          <w:delText>(</w:delText>
        </w:r>
      </w:del>
      <w:del w:id="82" w:author="rita Jacob" w:date="2020-11-20T10:27:00Z">
        <w:r w:rsidDel="002F45DE">
          <w:rPr>
            <w:rFonts w:ascii="Calibri" w:hAnsi="Calibri" w:cs="Arial"/>
            <w:color w:val="000000"/>
            <w:sz w:val="22"/>
            <w:szCs w:val="22"/>
          </w:rPr>
          <w:delText>PNRVN</w:delText>
        </w:r>
      </w:del>
      <w:del w:id="83" w:author="rita Jacob" w:date="2020-11-20T10:28:00Z">
        <w:r w:rsidDel="002F45DE">
          <w:rPr>
            <w:rFonts w:ascii="Calibri" w:hAnsi="Calibri" w:cs="Arial"/>
            <w:color w:val="000000"/>
            <w:sz w:val="22"/>
            <w:szCs w:val="22"/>
          </w:rPr>
          <w:delText>)</w:delText>
        </w:r>
      </w:del>
      <w:r>
        <w:rPr>
          <w:rFonts w:ascii="Calibri" w:hAnsi="Calibri" w:cs="Arial"/>
          <w:color w:val="000000"/>
          <w:sz w:val="22"/>
          <w:szCs w:val="22"/>
        </w:rPr>
        <w:t xml:space="preserve"> a été créé en 1975. En 1989, l’UNESCO a classé ce territoire comme Réserve de Biosphère</w:t>
      </w:r>
      <w:ins w:id="84" w:author="Anne EICH - Parc naturel régional des Vosges du Nord/Communication" w:date="2020-11-21T10:59:00Z">
        <w:r w:rsidR="00817C3B">
          <w:rPr>
            <w:rFonts w:ascii="Calibri" w:hAnsi="Calibri" w:cs="Arial"/>
            <w:color w:val="000000"/>
            <w:sz w:val="22"/>
            <w:szCs w:val="22"/>
          </w:rPr>
          <w:t xml:space="preserve">. </w:t>
        </w:r>
      </w:ins>
      <w:del w:id="85" w:author="rita Jacob" w:date="2020-11-20T10:28:00Z">
        <w:r w:rsidDel="002F45DE">
          <w:rPr>
            <w:rFonts w:ascii="Calibri" w:hAnsi="Calibri" w:cs="Arial"/>
            <w:color w:val="000000"/>
            <w:sz w:val="22"/>
            <w:szCs w:val="22"/>
          </w:rPr>
          <w:delText xml:space="preserve">, dans le cadre de son programme " Man and Biosphere " (MAB). </w:delText>
        </w:r>
      </w:del>
      <w:r>
        <w:rPr>
          <w:rFonts w:ascii="Calibri" w:hAnsi="Calibri" w:cs="Arial"/>
          <w:color w:val="000000"/>
          <w:sz w:val="22"/>
          <w:szCs w:val="22"/>
        </w:rPr>
        <w:t>Depuis 1998 avec son voisin du Pfälzerwald (Allemagne), les 2 territoires forment une des 20 Réserve</w:t>
      </w:r>
      <w:ins w:id="86" w:author="Anne EICH - Parc naturel régional des Vosges du Nord/Communication" w:date="2020-11-21T11:00:00Z">
        <w:r w:rsidR="00817C3B">
          <w:rPr>
            <w:rFonts w:ascii="Calibri" w:hAnsi="Calibri" w:cs="Arial"/>
            <w:color w:val="000000"/>
            <w:sz w:val="22"/>
            <w:szCs w:val="22"/>
          </w:rPr>
          <w:t>s</w:t>
        </w:r>
      </w:ins>
      <w:r>
        <w:rPr>
          <w:rFonts w:ascii="Calibri" w:hAnsi="Calibri" w:cs="Arial"/>
          <w:color w:val="000000"/>
          <w:sz w:val="22"/>
          <w:szCs w:val="22"/>
        </w:rPr>
        <w:t xml:space="preserve"> de Biosphère Transfrontalière</w:t>
      </w:r>
      <w:ins w:id="87" w:author="Anne EICH - Parc naturel régional des Vosges du Nord/Communication" w:date="2020-11-21T11:00:00Z">
        <w:r w:rsidR="00817C3B">
          <w:rPr>
            <w:rFonts w:ascii="Calibri" w:hAnsi="Calibri" w:cs="Arial"/>
            <w:color w:val="000000"/>
            <w:sz w:val="22"/>
            <w:szCs w:val="22"/>
          </w:rPr>
          <w:t>s</w:t>
        </w:r>
      </w:ins>
      <w:r>
        <w:rPr>
          <w:rFonts w:ascii="Calibri" w:hAnsi="Calibri" w:cs="Arial"/>
          <w:color w:val="000000"/>
          <w:sz w:val="22"/>
          <w:szCs w:val="22"/>
        </w:rPr>
        <w:t xml:space="preserve"> de la planète.</w:t>
      </w:r>
    </w:p>
    <w:p w:rsidR="002F45DE" w:rsidRDefault="002E2D19" w:rsidP="002E2D19">
      <w:pPr>
        <w:pStyle w:val="NormalWeb"/>
        <w:shd w:val="clear" w:color="auto" w:fill="FFFFFF"/>
        <w:spacing w:before="0" w:beforeAutospacing="0" w:after="0" w:afterAutospacing="0"/>
        <w:rPr>
          <w:ins w:id="88" w:author="rita Jacob" w:date="2020-11-20T10:29:00Z"/>
          <w:color w:val="000000"/>
        </w:rPr>
      </w:pPr>
      <w:r>
        <w:rPr>
          <w:rFonts w:ascii="Calibri" w:hAnsi="Calibri" w:cs="Arial"/>
          <w:color w:val="000000"/>
          <w:sz w:val="22"/>
          <w:szCs w:val="22"/>
        </w:rPr>
        <w:t>Le parc en chiffres : 84 941 habitants*pour presque autant d’hectares de forêts : 83 525*hectares</w:t>
      </w:r>
      <w:r>
        <w:rPr>
          <w:color w:val="000000"/>
        </w:rPr>
        <w:t>, </w:t>
      </w:r>
    </w:p>
    <w:p w:rsidR="002E2D19" w:rsidRDefault="00CC24EC" w:rsidP="002E2D1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hyperlink r:id="rId5" w:tgtFrame="_blank" w:history="1">
        <w:r w:rsidR="002E2D19">
          <w:rPr>
            <w:rStyle w:val="Lienhypertexte"/>
            <w:rFonts w:ascii="Calibri" w:hAnsi="Calibri" w:cs="Arial"/>
            <w:color w:val="000000"/>
          </w:rPr>
          <w:t>111 communes</w:t>
        </w:r>
      </w:hyperlink>
      <w:r w:rsidR="002E2D19">
        <w:rPr>
          <w:rFonts w:ascii="Calibri" w:hAnsi="Calibri" w:cs="Arial"/>
          <w:color w:val="000000"/>
          <w:sz w:val="22"/>
          <w:szCs w:val="22"/>
        </w:rPr>
        <w:t xml:space="preserve"> dont 2/3 dans le Bas-Rhin et 1/3 en Moselle sur 8 </w:t>
      </w:r>
      <w:del w:id="89" w:author="Anne EICH - Parc naturel régional des Vosges du Nord/Communication" w:date="2020-11-21T11:00:00Z">
        <w:r w:rsidR="002E2D19" w:rsidDel="00817C3B">
          <w:rPr>
            <w:rFonts w:ascii="Calibri" w:hAnsi="Calibri" w:cs="Arial"/>
            <w:color w:val="000000"/>
            <w:sz w:val="22"/>
            <w:szCs w:val="22"/>
          </w:rPr>
          <w:delText xml:space="preserve">Communautés </w:delText>
        </w:r>
      </w:del>
      <w:ins w:id="90" w:author="Anne EICH - Parc naturel régional des Vosges du Nord/Communication" w:date="2020-11-21T11:00:00Z">
        <w:r w:rsidR="00817C3B">
          <w:rPr>
            <w:rFonts w:ascii="Calibri" w:hAnsi="Calibri" w:cs="Arial"/>
            <w:color w:val="000000"/>
            <w:sz w:val="22"/>
            <w:szCs w:val="22"/>
          </w:rPr>
          <w:t>c</w:t>
        </w:r>
        <w:r w:rsidR="00817C3B">
          <w:rPr>
            <w:rFonts w:ascii="Calibri" w:hAnsi="Calibri" w:cs="Arial"/>
            <w:color w:val="000000"/>
            <w:sz w:val="22"/>
            <w:szCs w:val="22"/>
          </w:rPr>
          <w:t xml:space="preserve">ommunautés </w:t>
        </w:r>
      </w:ins>
      <w:r w:rsidR="002E2D19">
        <w:rPr>
          <w:rFonts w:ascii="Calibri" w:hAnsi="Calibri" w:cs="Arial"/>
          <w:color w:val="000000"/>
          <w:sz w:val="22"/>
          <w:szCs w:val="22"/>
        </w:rPr>
        <w:t xml:space="preserve">de </w:t>
      </w:r>
      <w:del w:id="91" w:author="Anne EICH - Parc naturel régional des Vosges du Nord/Communication" w:date="2020-11-21T11:00:00Z">
        <w:r w:rsidR="002E2D19" w:rsidDel="00817C3B">
          <w:rPr>
            <w:rFonts w:ascii="Calibri" w:hAnsi="Calibri" w:cs="Arial"/>
            <w:color w:val="000000"/>
            <w:sz w:val="22"/>
            <w:szCs w:val="22"/>
          </w:rPr>
          <w:delText>Communes</w:delText>
        </w:r>
      </w:del>
      <w:ins w:id="92" w:author="Anne EICH - Parc naturel régional des Vosges du Nord/Communication" w:date="2020-11-21T11:00:00Z">
        <w:r w:rsidR="00817C3B">
          <w:rPr>
            <w:rFonts w:ascii="Calibri" w:hAnsi="Calibri" w:cs="Arial"/>
            <w:color w:val="000000"/>
            <w:sz w:val="22"/>
            <w:szCs w:val="22"/>
          </w:rPr>
          <w:t>c</w:t>
        </w:r>
        <w:r w:rsidR="00817C3B">
          <w:rPr>
            <w:rFonts w:ascii="Calibri" w:hAnsi="Calibri" w:cs="Arial"/>
            <w:color w:val="000000"/>
            <w:sz w:val="22"/>
            <w:szCs w:val="22"/>
          </w:rPr>
          <w:t>ommunes</w:t>
        </w:r>
        <w:r w:rsidR="00817C3B">
          <w:rPr>
            <w:rFonts w:ascii="Calibri" w:hAnsi="Calibri" w:cs="Arial"/>
            <w:color w:val="000000"/>
            <w:sz w:val="22"/>
            <w:szCs w:val="22"/>
          </w:rPr>
          <w:t>,</w:t>
        </w:r>
      </w:ins>
      <w:r w:rsidR="002E2D19">
        <w:rPr>
          <w:rFonts w:ascii="Calibri" w:hAnsi="Calibri" w:cs="Arial"/>
          <w:color w:val="000000"/>
          <w:sz w:val="22"/>
          <w:szCs w:val="22"/>
        </w:rPr>
        <w:br/>
        <w:t>127 666 hectares dans un triangle entre Wissembourg, Sarreguemines et Saverne</w:t>
      </w:r>
      <w:del w:id="93" w:author="Anne EICH - Parc naturel régional des Vosges du Nord/Communication" w:date="2020-11-21T11:01:00Z">
        <w:r w:rsidR="002E2D19" w:rsidDel="00817C3B">
          <w:rPr>
            <w:rFonts w:ascii="Calibri" w:hAnsi="Calibri" w:cs="Arial"/>
            <w:color w:val="000000"/>
            <w:sz w:val="22"/>
            <w:szCs w:val="22"/>
          </w:rPr>
          <w:delText xml:space="preserve"> dont</w:delText>
        </w:r>
      </w:del>
      <w:ins w:id="94" w:author="Anne EICH - Parc naturel régional des Vosges du Nord/Communication" w:date="2020-11-21T11:01:00Z">
        <w:r w:rsidR="00817C3B">
          <w:rPr>
            <w:rFonts w:ascii="Calibri" w:hAnsi="Calibri" w:cs="Arial"/>
            <w:color w:val="000000"/>
            <w:sz w:val="22"/>
            <w:szCs w:val="22"/>
          </w:rPr>
          <w:t>.</w:t>
        </w:r>
      </w:ins>
      <w:r w:rsidR="002E2D19">
        <w:rPr>
          <w:rFonts w:ascii="Calibri" w:hAnsi="Calibri" w:cs="Arial"/>
          <w:color w:val="000000"/>
          <w:sz w:val="22"/>
          <w:szCs w:val="22"/>
        </w:rPr>
        <w:t xml:space="preserve"> </w:t>
      </w:r>
      <w:del w:id="95" w:author="Anne EICH - Parc naturel régional des Vosges du Nord/Communication" w:date="2020-11-21T11:01:00Z">
        <w:r w:rsidR="002E2D19" w:rsidDel="00817C3B">
          <w:rPr>
            <w:rFonts w:ascii="Calibri" w:hAnsi="Calibri" w:cs="Arial"/>
            <w:color w:val="000000"/>
            <w:sz w:val="22"/>
            <w:szCs w:val="22"/>
          </w:rPr>
          <w:delText>de forêts</w:delText>
        </w:r>
      </w:del>
      <w:r w:rsidR="002E2D19">
        <w:rPr>
          <w:color w:val="000000"/>
        </w:rPr>
        <w:br/>
      </w:r>
      <w:r w:rsidR="002E2D19">
        <w:rPr>
          <w:rFonts w:ascii="Calibri" w:hAnsi="Calibri" w:cs="Arial"/>
          <w:color w:val="000000"/>
          <w:sz w:val="22"/>
          <w:szCs w:val="22"/>
        </w:rPr>
        <w:t>3 grands secteurs paysagers : le piémont alsacien au sud, le massif forestier au centre et le plateau lorrain à l’est</w:t>
      </w:r>
      <w:ins w:id="96" w:author="Anne EICH - Parc naturel régional des Vosges du Nord/Communication" w:date="2020-11-21T11:01:00Z">
        <w:r w:rsidR="00817C3B">
          <w:rPr>
            <w:rFonts w:ascii="Calibri" w:hAnsi="Calibri" w:cs="Arial"/>
            <w:color w:val="000000"/>
            <w:sz w:val="22"/>
            <w:szCs w:val="22"/>
          </w:rPr>
          <w:t>.</w:t>
        </w:r>
      </w:ins>
    </w:p>
    <w:p w:rsidR="002E2D19" w:rsidRPr="002F45DE" w:rsidRDefault="002E2D19" w:rsidP="002E2D1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18"/>
          <w:rPrChange w:id="97" w:author="rita Jacob" w:date="2020-11-20T10:29:00Z">
            <w:rPr>
              <w:rFonts w:ascii="Arial" w:hAnsi="Arial" w:cs="Arial"/>
              <w:color w:val="222222"/>
            </w:rPr>
          </w:rPrChange>
        </w:rPr>
      </w:pPr>
      <w:r w:rsidRPr="002F45DE">
        <w:rPr>
          <w:rFonts w:ascii="Calibri" w:hAnsi="Calibri" w:cs="Arial"/>
          <w:color w:val="000000"/>
          <w:sz w:val="16"/>
          <w:szCs w:val="22"/>
          <w:rPrChange w:id="98" w:author="rita Jacob" w:date="2020-11-20T10:29:00Z">
            <w:rPr>
              <w:rFonts w:ascii="Calibri" w:hAnsi="Calibri" w:cs="Arial"/>
              <w:color w:val="000000"/>
              <w:sz w:val="22"/>
              <w:szCs w:val="22"/>
            </w:rPr>
          </w:rPrChange>
        </w:rPr>
        <w:t>*chiffres INSEE 2018</w:t>
      </w:r>
    </w:p>
    <w:p w:rsidR="002E2D19" w:rsidRDefault="002E2D19" w:rsidP="002E2D1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Calibri" w:hAnsi="Calibri" w:cs="Arial"/>
          <w:i/>
          <w:iCs/>
          <w:color w:val="000000"/>
          <w:sz w:val="22"/>
          <w:szCs w:val="22"/>
        </w:rPr>
        <w:t>+ d’infos : </w:t>
      </w:r>
      <w:hyperlink r:id="rId6" w:tgtFrame="_blank" w:history="1">
        <w:r>
          <w:rPr>
            <w:rStyle w:val="Lienhypertexte"/>
            <w:rFonts w:ascii="Calibri" w:hAnsi="Calibri" w:cs="Arial"/>
            <w:i/>
            <w:iCs/>
            <w:color w:val="0563C1"/>
          </w:rPr>
          <w:t>www.parc-vosges-nord.fr</w:t>
        </w:r>
      </w:hyperlink>
    </w:p>
    <w:p w:rsidR="002E2D19" w:rsidRDefault="002E2D19" w:rsidP="00C73D2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</w:p>
    <w:p w:rsidR="00C73D23" w:rsidRDefault="00C73D23" w:rsidP="00C73D2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</w:p>
    <w:p w:rsidR="002E2D19" w:rsidRPr="00FB3756" w:rsidDel="002F45DE" w:rsidRDefault="002E2D19" w:rsidP="002E2D19">
      <w:pPr>
        <w:pStyle w:val="NormalWeb"/>
        <w:shd w:val="clear" w:color="auto" w:fill="FFFFFF"/>
        <w:spacing w:after="160" w:afterAutospacing="0"/>
        <w:rPr>
          <w:del w:id="99" w:author="rita Jacob" w:date="2020-11-20T10:32:00Z"/>
          <w:rFonts w:ascii="Arial" w:hAnsi="Arial" w:cs="Arial"/>
          <w:b/>
          <w:color w:val="222222"/>
          <w:rPrChange w:id="100" w:author="Anne EICH - Parc naturel régional des Vosges du Nord/Communication" w:date="2020-11-21T11:10:00Z">
            <w:rPr>
              <w:del w:id="101" w:author="rita Jacob" w:date="2020-11-20T10:32:00Z"/>
              <w:rFonts w:ascii="Arial" w:hAnsi="Arial" w:cs="Arial"/>
              <w:color w:val="222222"/>
            </w:rPr>
          </w:rPrChange>
        </w:rPr>
      </w:pPr>
      <w:del w:id="102" w:author="rita Jacob" w:date="2020-11-20T10:32:00Z">
        <w:r w:rsidRPr="00FB3756" w:rsidDel="002F45DE">
          <w:rPr>
            <w:rFonts w:ascii="Calibri" w:hAnsi="Calibri" w:cs="Arial"/>
            <w:b/>
            <w:color w:val="000000"/>
            <w:sz w:val="22"/>
            <w:szCs w:val="22"/>
            <w:rPrChange w:id="103" w:author="Anne EICH - Parc naturel régional des Vosges du Nord/Communication" w:date="2020-11-21T11:10:00Z">
              <w:rPr>
                <w:rFonts w:ascii="Calibri" w:hAnsi="Calibri" w:cs="Arial"/>
                <w:color w:val="000000"/>
                <w:sz w:val="22"/>
                <w:szCs w:val="22"/>
              </w:rPr>
            </w:rPrChange>
          </w:rPr>
          <w:delText xml:space="preserve">Tous les 15 ans, chaque parc </w:delText>
        </w:r>
      </w:del>
      <w:del w:id="104" w:author="rita Jacob" w:date="2020-11-20T10:29:00Z">
        <w:r w:rsidRPr="00FB3756" w:rsidDel="002F45DE">
          <w:rPr>
            <w:rFonts w:ascii="Calibri" w:hAnsi="Calibri" w:cs="Arial"/>
            <w:b/>
            <w:color w:val="000000"/>
            <w:sz w:val="22"/>
            <w:szCs w:val="22"/>
            <w:rPrChange w:id="105" w:author="Anne EICH - Parc naturel régional des Vosges du Nord/Communication" w:date="2020-11-21T11:10:00Z">
              <w:rPr>
                <w:rFonts w:ascii="Calibri" w:hAnsi="Calibri" w:cs="Arial"/>
                <w:color w:val="000000"/>
                <w:sz w:val="22"/>
                <w:szCs w:val="22"/>
              </w:rPr>
            </w:rPrChange>
          </w:rPr>
          <w:delText xml:space="preserve">édite </w:delText>
        </w:r>
      </w:del>
      <w:del w:id="106" w:author="rita Jacob" w:date="2020-11-20T10:32:00Z">
        <w:r w:rsidRPr="00FB3756" w:rsidDel="002F45DE">
          <w:rPr>
            <w:rFonts w:ascii="Calibri" w:hAnsi="Calibri" w:cs="Arial"/>
            <w:b/>
            <w:color w:val="000000"/>
            <w:sz w:val="22"/>
            <w:szCs w:val="22"/>
            <w:rPrChange w:id="107" w:author="Anne EICH - Parc naturel régional des Vosges du Nord/Communication" w:date="2020-11-21T11:10:00Z">
              <w:rPr>
                <w:rFonts w:ascii="Calibri" w:hAnsi="Calibri" w:cs="Arial"/>
                <w:color w:val="000000"/>
                <w:sz w:val="22"/>
                <w:szCs w:val="22"/>
              </w:rPr>
            </w:rPrChange>
          </w:rPr>
          <w:delText xml:space="preserve">un projet de territoire </w:delText>
        </w:r>
      </w:del>
      <w:del w:id="108" w:author="rita Jacob" w:date="2020-11-20T10:29:00Z">
        <w:r w:rsidRPr="00FB3756" w:rsidDel="002F45DE">
          <w:rPr>
            <w:rFonts w:ascii="Calibri" w:hAnsi="Calibri" w:cs="Arial"/>
            <w:b/>
            <w:color w:val="000000"/>
            <w:sz w:val="22"/>
            <w:szCs w:val="22"/>
            <w:rPrChange w:id="109" w:author="Anne EICH - Parc naturel régional des Vosges du Nord/Communication" w:date="2020-11-21T11:10:00Z">
              <w:rPr>
                <w:rFonts w:ascii="Calibri" w:hAnsi="Calibri" w:cs="Arial"/>
                <w:color w:val="000000"/>
                <w:sz w:val="22"/>
                <w:szCs w:val="22"/>
              </w:rPr>
            </w:rPrChange>
          </w:rPr>
          <w:delText xml:space="preserve">élaboré et </w:delText>
        </w:r>
      </w:del>
      <w:del w:id="110" w:author="rita Jacob" w:date="2020-11-20T10:32:00Z">
        <w:r w:rsidRPr="00FB3756" w:rsidDel="002F45DE">
          <w:rPr>
            <w:rFonts w:ascii="Calibri" w:hAnsi="Calibri" w:cs="Arial"/>
            <w:b/>
            <w:color w:val="000000"/>
            <w:sz w:val="22"/>
            <w:szCs w:val="22"/>
            <w:rPrChange w:id="111" w:author="Anne EICH - Parc naturel régional des Vosges du Nord/Communication" w:date="2020-11-21T11:10:00Z">
              <w:rPr>
                <w:rFonts w:ascii="Calibri" w:hAnsi="Calibri" w:cs="Arial"/>
                <w:color w:val="000000"/>
                <w:sz w:val="22"/>
                <w:szCs w:val="22"/>
              </w:rPr>
            </w:rPrChange>
          </w:rPr>
          <w:delText xml:space="preserve">signé par l’Etat, </w:delText>
        </w:r>
      </w:del>
      <w:del w:id="112" w:author="rita Jacob" w:date="2020-11-20T10:30:00Z">
        <w:r w:rsidRPr="00FB3756" w:rsidDel="002F45DE">
          <w:rPr>
            <w:rFonts w:ascii="Calibri" w:hAnsi="Calibri" w:cs="Arial"/>
            <w:b/>
            <w:color w:val="000000"/>
            <w:sz w:val="22"/>
            <w:szCs w:val="22"/>
            <w:rPrChange w:id="113" w:author="Anne EICH - Parc naturel régional des Vosges du Nord/Communication" w:date="2020-11-21T11:10:00Z">
              <w:rPr>
                <w:rFonts w:ascii="Calibri" w:hAnsi="Calibri" w:cs="Arial"/>
                <w:color w:val="000000"/>
                <w:sz w:val="22"/>
                <w:szCs w:val="22"/>
              </w:rPr>
            </w:rPrChange>
          </w:rPr>
          <w:delText xml:space="preserve">le Région, les départements, </w:delText>
        </w:r>
      </w:del>
      <w:del w:id="114" w:author="rita Jacob" w:date="2020-11-20T10:31:00Z">
        <w:r w:rsidRPr="00FB3756" w:rsidDel="002F45DE">
          <w:rPr>
            <w:rFonts w:ascii="Calibri" w:hAnsi="Calibri" w:cs="Arial"/>
            <w:b/>
            <w:color w:val="000000"/>
            <w:sz w:val="22"/>
            <w:szCs w:val="22"/>
            <w:rPrChange w:id="115" w:author="Anne EICH - Parc naturel régional des Vosges du Nord/Communication" w:date="2020-11-21T11:10:00Z">
              <w:rPr>
                <w:rFonts w:ascii="Calibri" w:hAnsi="Calibri" w:cs="Arial"/>
                <w:color w:val="000000"/>
                <w:sz w:val="22"/>
                <w:szCs w:val="22"/>
              </w:rPr>
            </w:rPrChange>
          </w:rPr>
          <w:delText>communautés de communes et les communes</w:delText>
        </w:r>
      </w:del>
      <w:del w:id="116" w:author="rita Jacob" w:date="2020-11-20T10:32:00Z">
        <w:r w:rsidRPr="00FB3756" w:rsidDel="002F45DE">
          <w:rPr>
            <w:rFonts w:ascii="Calibri" w:hAnsi="Calibri" w:cs="Arial"/>
            <w:b/>
            <w:color w:val="000000"/>
            <w:sz w:val="22"/>
            <w:szCs w:val="22"/>
            <w:rPrChange w:id="117" w:author="Anne EICH - Parc naturel régional des Vosges du Nord/Communication" w:date="2020-11-21T11:10:00Z">
              <w:rPr>
                <w:rFonts w:ascii="Calibri" w:hAnsi="Calibri" w:cs="Arial"/>
                <w:color w:val="000000"/>
                <w:sz w:val="22"/>
                <w:szCs w:val="22"/>
              </w:rPr>
            </w:rPrChange>
          </w:rPr>
          <w:delText>. Toutes les actions menées sur le territoire doivent répondre à un ou plusieurs objectifs de ce document. La charte est disponible sur</w:delText>
        </w:r>
      </w:del>
    </w:p>
    <w:p w:rsidR="002F45DE" w:rsidRPr="00D01DA3" w:rsidDel="00817C3B" w:rsidRDefault="002E2D19" w:rsidP="002E2D19">
      <w:pPr>
        <w:pStyle w:val="NormalWeb"/>
        <w:shd w:val="clear" w:color="auto" w:fill="FFFFFF"/>
        <w:spacing w:after="240" w:afterAutospacing="0"/>
        <w:rPr>
          <w:ins w:id="118" w:author="rita Jacob" w:date="2020-11-20T10:34:00Z"/>
          <w:del w:id="119" w:author="Anne EICH - Parc naturel régional des Vosges du Nord/Communication" w:date="2020-11-21T11:02:00Z"/>
          <w:rFonts w:ascii="Calibri" w:hAnsi="Calibri" w:cs="Arial"/>
          <w:color w:val="000000"/>
          <w:sz w:val="22"/>
          <w:szCs w:val="22"/>
          <w:rPrChange w:id="120" w:author="Anne EICH - Parc naturel régional des Vosges du Nord/Communication" w:date="2020-11-21T11:04:00Z">
            <w:rPr>
              <w:ins w:id="121" w:author="rita Jacob" w:date="2020-11-20T10:34:00Z"/>
              <w:del w:id="122" w:author="Anne EICH - Parc naturel régional des Vosges du Nord/Communication" w:date="2020-11-21T11:02:00Z"/>
              <w:rFonts w:ascii="Tahoma" w:hAnsi="Tahoma" w:cs="Arial"/>
              <w:color w:val="000000"/>
              <w:sz w:val="20"/>
              <w:szCs w:val="20"/>
            </w:rPr>
          </w:rPrChange>
        </w:rPr>
      </w:pPr>
      <w:del w:id="123" w:author="rita Jacob" w:date="2020-11-20T10:33:00Z">
        <w:r w:rsidRPr="00FB3756" w:rsidDel="002F45DE">
          <w:rPr>
            <w:rFonts w:ascii="Calibri" w:hAnsi="Calibri" w:cs="Arial"/>
            <w:b/>
            <w:color w:val="000000"/>
            <w:sz w:val="22"/>
            <w:szCs w:val="22"/>
            <w:rPrChange w:id="124" w:author="Anne EICH - Parc naturel régional des Vosges du Nord/Communication" w:date="2020-11-21T11:10:00Z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rPrChange>
          </w:rPr>
          <w:delText xml:space="preserve">Les </w:delText>
        </w:r>
      </w:del>
      <w:ins w:id="125" w:author="rita Jacob" w:date="2020-11-20T10:33:00Z">
        <w:r w:rsidR="002F45DE" w:rsidRPr="00FB3756">
          <w:rPr>
            <w:rFonts w:ascii="Calibri" w:hAnsi="Calibri" w:cs="Arial"/>
            <w:b/>
            <w:color w:val="000000"/>
            <w:sz w:val="22"/>
            <w:szCs w:val="22"/>
            <w:rPrChange w:id="126" w:author="Anne EICH - Parc naturel régional des Vosges du Nord/Communication" w:date="2020-11-21T11:10:00Z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rPrChange>
          </w:rPr>
          <w:t xml:space="preserve">Exemples de </w:t>
        </w:r>
      </w:ins>
      <w:r w:rsidRPr="00FB3756">
        <w:rPr>
          <w:rFonts w:ascii="Calibri" w:hAnsi="Calibri" w:cs="Arial"/>
          <w:b/>
          <w:color w:val="000000"/>
          <w:sz w:val="22"/>
          <w:szCs w:val="22"/>
          <w:rPrChange w:id="127" w:author="Anne EICH - Parc naturel régional des Vosges du Nord/Communication" w:date="2020-11-21T11:10:00Z">
            <w:rPr>
              <w:rFonts w:ascii="Calibri" w:hAnsi="Calibri" w:cs="Arial"/>
              <w:b/>
              <w:bCs/>
              <w:color w:val="000000"/>
              <w:sz w:val="22"/>
              <w:szCs w:val="22"/>
            </w:rPr>
          </w:rPrChange>
        </w:rPr>
        <w:t>services et bénéfices aux habitants et communes des Vosges du</w:t>
      </w:r>
      <w:bookmarkStart w:id="128" w:name="_GoBack"/>
      <w:bookmarkEnd w:id="128"/>
      <w:r w:rsidRPr="00FB3756">
        <w:rPr>
          <w:rFonts w:ascii="Calibri" w:hAnsi="Calibri" w:cs="Arial"/>
          <w:b/>
          <w:color w:val="000000"/>
          <w:sz w:val="22"/>
          <w:szCs w:val="22"/>
          <w:rPrChange w:id="129" w:author="Anne EICH - Parc naturel régional des Vosges du Nord/Communication" w:date="2020-11-21T11:10:00Z">
            <w:rPr>
              <w:rFonts w:ascii="Calibri" w:hAnsi="Calibri" w:cs="Arial"/>
              <w:b/>
              <w:bCs/>
              <w:color w:val="000000"/>
              <w:sz w:val="22"/>
              <w:szCs w:val="22"/>
            </w:rPr>
          </w:rPrChange>
        </w:rPr>
        <w:t xml:space="preserve"> nord :</w:t>
      </w:r>
      <w:r>
        <w:rPr>
          <w:rFonts w:ascii="Calibri" w:hAnsi="Calibri" w:cs="Arial"/>
          <w:color w:val="000000"/>
          <w:sz w:val="22"/>
          <w:szCs w:val="22"/>
        </w:rPr>
        <w:br/>
        <w:t>- </w:t>
      </w:r>
      <w:del w:id="130" w:author="Anne EICH - Parc naturel régional des Vosges du Nord/Communication" w:date="2020-11-21T11:02:00Z">
        <w:r w:rsidRPr="00D01DA3" w:rsidDel="00817C3B">
          <w:rPr>
            <w:rFonts w:ascii="Calibri" w:hAnsi="Calibri" w:cs="Arial"/>
            <w:color w:val="000000"/>
            <w:sz w:val="22"/>
            <w:szCs w:val="22"/>
            <w:rPrChange w:id="131" w:author="Anne EICH - Parc naturel régional des Vosges du Nord/Communication" w:date="2020-11-21T11:04:00Z">
              <w:rPr>
                <w:rFonts w:ascii="Tahoma" w:hAnsi="Tahoma" w:cs="Arial"/>
                <w:color w:val="000000"/>
                <w:sz w:val="20"/>
                <w:szCs w:val="20"/>
              </w:rPr>
            </w:rPrChange>
          </w:rPr>
          <w:delText xml:space="preserve">conseils </w:delText>
        </w:r>
      </w:del>
      <w:ins w:id="132" w:author="Anne EICH - Parc naturel régional des Vosges du Nord/Communication" w:date="2020-11-21T11:06:00Z">
        <w:r w:rsidR="00170483">
          <w:rPr>
            <w:rFonts w:ascii="Calibri" w:hAnsi="Calibri" w:cs="Arial"/>
            <w:color w:val="000000"/>
            <w:sz w:val="22"/>
            <w:szCs w:val="22"/>
          </w:rPr>
          <w:t>C</w:t>
        </w:r>
      </w:ins>
      <w:ins w:id="133" w:author="Anne EICH - Parc naturel régional des Vosges du Nord/Communication" w:date="2020-11-21T11:02:00Z">
        <w:r w:rsidR="00817C3B" w:rsidRPr="00D01DA3">
          <w:rPr>
            <w:rFonts w:ascii="Calibri" w:hAnsi="Calibri" w:cs="Arial"/>
            <w:color w:val="000000"/>
            <w:sz w:val="22"/>
            <w:szCs w:val="22"/>
            <w:rPrChange w:id="134" w:author="Anne EICH - Parc naturel régional des Vosges du Nord/Communication" w:date="2020-11-21T11:04:00Z">
              <w:rPr>
                <w:rFonts w:ascii="Tahoma" w:hAnsi="Tahoma" w:cs="Arial"/>
                <w:color w:val="000000"/>
                <w:sz w:val="20"/>
                <w:szCs w:val="20"/>
              </w:rPr>
            </w:rPrChange>
          </w:rPr>
          <w:t xml:space="preserve">onseils </w:t>
        </w:r>
      </w:ins>
      <w:r w:rsidRPr="00D01DA3">
        <w:rPr>
          <w:rFonts w:ascii="Calibri" w:hAnsi="Calibri" w:cs="Arial"/>
          <w:color w:val="000000"/>
          <w:sz w:val="22"/>
          <w:szCs w:val="22"/>
          <w:rPrChange w:id="135" w:author="Anne EICH - Parc naturel régional des Vosges du Nord/Communication" w:date="2020-11-21T11:04:00Z">
            <w:rPr>
              <w:rFonts w:ascii="Tahoma" w:hAnsi="Tahoma" w:cs="Arial"/>
              <w:color w:val="000000"/>
              <w:sz w:val="20"/>
              <w:szCs w:val="20"/>
            </w:rPr>
          </w:rPrChange>
        </w:rPr>
        <w:t xml:space="preserve">architecturaux gratuits pour tous projets ou travaux qui concernent les bâtiments construits avant </w:t>
      </w:r>
      <w:del w:id="136" w:author="Anne EICH - Parc naturel régional des Vosges du Nord/Communication" w:date="2020-11-21T11:01:00Z">
        <w:r w:rsidRPr="00D01DA3" w:rsidDel="00817C3B">
          <w:rPr>
            <w:rFonts w:ascii="Calibri" w:hAnsi="Calibri" w:cs="Arial"/>
            <w:color w:val="000000"/>
            <w:sz w:val="22"/>
            <w:szCs w:val="22"/>
            <w:rPrChange w:id="137" w:author="Anne EICH - Parc naturel régional des Vosges du Nord/Communication" w:date="2020-11-21T11:04:00Z">
              <w:rPr>
                <w:rFonts w:ascii="Tahoma" w:hAnsi="Tahoma" w:cs="Arial"/>
                <w:color w:val="000000"/>
                <w:sz w:val="20"/>
                <w:szCs w:val="20"/>
              </w:rPr>
            </w:rPrChange>
          </w:rPr>
          <w:delText xml:space="preserve">1949 </w:delText>
        </w:r>
      </w:del>
      <w:ins w:id="138" w:author="Anne EICH - Parc naturel régional des Vosges du Nord/Communication" w:date="2020-11-21T11:01:00Z">
        <w:r w:rsidR="00817C3B" w:rsidRPr="00D01DA3">
          <w:rPr>
            <w:rFonts w:ascii="Calibri" w:hAnsi="Calibri" w:cs="Arial"/>
            <w:color w:val="000000"/>
            <w:sz w:val="22"/>
            <w:szCs w:val="22"/>
            <w:rPrChange w:id="139" w:author="Anne EICH - Parc naturel régional des Vosges du Nord/Communication" w:date="2020-11-21T11:04:00Z">
              <w:rPr>
                <w:rFonts w:ascii="Tahoma" w:hAnsi="Tahoma" w:cs="Arial"/>
                <w:color w:val="000000"/>
                <w:sz w:val="20"/>
                <w:szCs w:val="20"/>
              </w:rPr>
            </w:rPrChange>
          </w:rPr>
          <w:t>194</w:t>
        </w:r>
        <w:r w:rsidR="00817C3B" w:rsidRPr="00D01DA3">
          <w:rPr>
            <w:rFonts w:ascii="Calibri" w:hAnsi="Calibri" w:cs="Arial"/>
            <w:color w:val="000000"/>
            <w:sz w:val="22"/>
            <w:szCs w:val="22"/>
            <w:rPrChange w:id="140" w:author="Anne EICH - Parc naturel régional des Vosges du Nord/Communication" w:date="2020-11-21T11:04:00Z">
              <w:rPr>
                <w:rFonts w:ascii="Tahoma" w:hAnsi="Tahoma" w:cs="Arial"/>
                <w:color w:val="000000"/>
                <w:sz w:val="20"/>
                <w:szCs w:val="20"/>
              </w:rPr>
            </w:rPrChange>
          </w:rPr>
          <w:t>8</w:t>
        </w:r>
        <w:r w:rsidR="00817C3B" w:rsidRPr="00D01DA3">
          <w:rPr>
            <w:rFonts w:ascii="Calibri" w:hAnsi="Calibri" w:cs="Arial"/>
            <w:color w:val="000000"/>
            <w:sz w:val="22"/>
            <w:szCs w:val="22"/>
            <w:rPrChange w:id="141" w:author="Anne EICH - Parc naturel régional des Vosges du Nord/Communication" w:date="2020-11-21T11:04:00Z">
              <w:rPr>
                <w:rFonts w:ascii="Tahoma" w:hAnsi="Tahoma" w:cs="Arial"/>
                <w:color w:val="000000"/>
                <w:sz w:val="20"/>
                <w:szCs w:val="20"/>
              </w:rPr>
            </w:rPrChange>
          </w:rPr>
          <w:t xml:space="preserve"> </w:t>
        </w:r>
      </w:ins>
      <w:r w:rsidRPr="00D01DA3">
        <w:rPr>
          <w:rFonts w:ascii="Calibri" w:hAnsi="Calibri" w:cs="Arial"/>
          <w:color w:val="000000"/>
          <w:sz w:val="22"/>
          <w:szCs w:val="22"/>
          <w:rPrChange w:id="142" w:author="Anne EICH - Parc naturel régional des Vosges du Nord/Communication" w:date="2020-11-21T11:04:00Z">
            <w:rPr>
              <w:rFonts w:ascii="Tahoma" w:hAnsi="Tahoma" w:cs="Arial"/>
              <w:color w:val="000000"/>
              <w:sz w:val="20"/>
              <w:szCs w:val="20"/>
            </w:rPr>
          </w:rPrChange>
        </w:rPr>
        <w:t>(voir détail ci-dessous)</w:t>
      </w:r>
      <w:ins w:id="143" w:author="Anne EICH - Parc naturel régional des Vosges du Nord/Communication" w:date="2020-11-21T11:04:00Z">
        <w:r w:rsidR="00D01DA3">
          <w:rPr>
            <w:rFonts w:ascii="Calibri" w:hAnsi="Calibri" w:cs="Arial"/>
            <w:color w:val="000000"/>
            <w:sz w:val="22"/>
            <w:szCs w:val="22"/>
          </w:rPr>
          <w:t>,</w:t>
        </w:r>
      </w:ins>
      <w:ins w:id="144" w:author="Anne EICH - Parc naturel régional des Vosges du Nord/Communication" w:date="2020-11-21T11:02:00Z">
        <w:r w:rsidR="00817C3B">
          <w:rPr>
            <w:rFonts w:ascii="Calibri" w:hAnsi="Calibri" w:cs="Arial"/>
            <w:color w:val="000000"/>
            <w:sz w:val="22"/>
            <w:szCs w:val="22"/>
          </w:rPr>
          <w:br/>
        </w:r>
      </w:ins>
    </w:p>
    <w:p w:rsidR="00EE0552" w:rsidDel="00817C3B" w:rsidRDefault="002F45DE" w:rsidP="002E2D19">
      <w:pPr>
        <w:pStyle w:val="NormalWeb"/>
        <w:shd w:val="clear" w:color="auto" w:fill="FFFFFF"/>
        <w:spacing w:after="240" w:afterAutospacing="0"/>
        <w:rPr>
          <w:ins w:id="145" w:author="rita Jacob" w:date="2020-11-20T10:40:00Z"/>
          <w:del w:id="146" w:author="Anne EICH - Parc naturel régional des Vosges du Nord/Communication" w:date="2020-11-21T11:02:00Z"/>
          <w:rFonts w:ascii="Calibri" w:hAnsi="Calibri" w:cs="Arial"/>
          <w:color w:val="000000"/>
          <w:sz w:val="22"/>
          <w:szCs w:val="22"/>
        </w:rPr>
      </w:pPr>
      <w:ins w:id="147" w:author="rita Jacob" w:date="2020-11-20T10:34:00Z">
        <w:r>
          <w:rPr>
            <w:rFonts w:ascii="Calibri" w:hAnsi="Calibri" w:cs="Arial"/>
            <w:color w:val="000000"/>
            <w:sz w:val="22"/>
            <w:szCs w:val="22"/>
          </w:rPr>
          <w:t xml:space="preserve">- </w:t>
        </w:r>
        <w:del w:id="148" w:author="Anne EICH - Parc naturel régional des Vosges du Nord/Communication" w:date="2020-11-21T11:02:00Z">
          <w:r w:rsidDel="00817C3B">
            <w:rPr>
              <w:rFonts w:ascii="Calibri" w:hAnsi="Calibri" w:cs="Arial"/>
              <w:color w:val="000000"/>
              <w:sz w:val="22"/>
              <w:szCs w:val="22"/>
            </w:rPr>
            <w:delText>A</w:delText>
          </w:r>
        </w:del>
      </w:ins>
      <w:ins w:id="149" w:author="Anne EICH - Parc naturel régional des Vosges du Nord/Communication" w:date="2020-11-21T11:06:00Z">
        <w:r w:rsidR="00170483">
          <w:rPr>
            <w:rFonts w:ascii="Calibri" w:hAnsi="Calibri" w:cs="Arial"/>
            <w:color w:val="000000"/>
            <w:sz w:val="22"/>
            <w:szCs w:val="22"/>
          </w:rPr>
          <w:t>A</w:t>
        </w:r>
      </w:ins>
      <w:ins w:id="150" w:author="rita Jacob" w:date="2020-11-20T10:34:00Z">
        <w:r>
          <w:rPr>
            <w:rFonts w:ascii="Calibri" w:hAnsi="Calibri" w:cs="Arial"/>
            <w:color w:val="000000"/>
            <w:sz w:val="22"/>
            <w:szCs w:val="22"/>
          </w:rPr>
          <w:t>teliers, stage autour de l’éco-rénovation</w:t>
        </w:r>
      </w:ins>
      <w:r w:rsidR="002E2D19" w:rsidRPr="00D01DA3">
        <w:rPr>
          <w:rFonts w:ascii="Calibri" w:hAnsi="Calibri" w:cs="Arial"/>
          <w:color w:val="000000"/>
          <w:sz w:val="22"/>
          <w:szCs w:val="22"/>
          <w:rPrChange w:id="151" w:author="Anne EICH - Parc naturel régional des Vosges du Nord/Communication" w:date="2020-11-21T11:04:00Z">
            <w:rPr>
              <w:rFonts w:ascii="Tahoma" w:hAnsi="Tahoma" w:cs="Arial"/>
              <w:color w:val="000000"/>
              <w:sz w:val="20"/>
              <w:szCs w:val="20"/>
            </w:rPr>
          </w:rPrChange>
        </w:rPr>
        <w:br/>
      </w:r>
      <w:r w:rsidR="002E2D19">
        <w:rPr>
          <w:rFonts w:ascii="Calibri" w:hAnsi="Calibri" w:cs="Arial"/>
          <w:color w:val="000000"/>
          <w:sz w:val="22"/>
          <w:szCs w:val="22"/>
        </w:rPr>
        <w:t xml:space="preserve">- </w:t>
      </w:r>
      <w:del w:id="152" w:author="Anne EICH - Parc naturel régional des Vosges du Nord/Communication" w:date="2020-11-21T11:03:00Z">
        <w:r w:rsidR="002E2D19" w:rsidDel="00817C3B">
          <w:rPr>
            <w:rFonts w:ascii="Calibri" w:hAnsi="Calibri" w:cs="Arial"/>
            <w:color w:val="000000"/>
            <w:sz w:val="22"/>
            <w:szCs w:val="22"/>
          </w:rPr>
          <w:delText>Conseils</w:delText>
        </w:r>
      </w:del>
      <w:ins w:id="153" w:author="Anne EICH - Parc naturel régional des Vosges du Nord/Communication" w:date="2020-11-21T11:06:00Z">
        <w:r w:rsidR="00170483">
          <w:rPr>
            <w:rFonts w:ascii="Calibri" w:hAnsi="Calibri" w:cs="Arial"/>
            <w:color w:val="000000"/>
            <w:sz w:val="22"/>
            <w:szCs w:val="22"/>
          </w:rPr>
          <w:t>C</w:t>
        </w:r>
      </w:ins>
      <w:ins w:id="154" w:author="Anne EICH - Parc naturel régional des Vosges du Nord/Communication" w:date="2020-11-21T11:03:00Z">
        <w:r w:rsidR="00817C3B">
          <w:rPr>
            <w:rFonts w:ascii="Calibri" w:hAnsi="Calibri" w:cs="Arial"/>
            <w:color w:val="000000"/>
            <w:sz w:val="22"/>
            <w:szCs w:val="22"/>
          </w:rPr>
          <w:t>onseils</w:t>
        </w:r>
      </w:ins>
      <w:r w:rsidR="002E2D19">
        <w:rPr>
          <w:rFonts w:ascii="Calibri" w:hAnsi="Calibri" w:cs="Arial"/>
          <w:color w:val="000000"/>
          <w:sz w:val="22"/>
          <w:szCs w:val="22"/>
        </w:rPr>
        <w:t>, diagnostics aux projets d’aménagement des communes, aux documents d’urbanisme</w:t>
      </w:r>
      <w:ins w:id="155" w:author="Anne EICH - Parc naturel régional des Vosges du Nord/Communication" w:date="2020-11-21T11:03:00Z">
        <w:r w:rsidR="00817C3B">
          <w:rPr>
            <w:rFonts w:ascii="Calibri" w:hAnsi="Calibri" w:cs="Arial"/>
            <w:color w:val="000000"/>
            <w:sz w:val="22"/>
            <w:szCs w:val="22"/>
          </w:rPr>
          <w:t>,</w:t>
        </w:r>
      </w:ins>
      <w:r w:rsidR="002E2D19">
        <w:rPr>
          <w:rFonts w:ascii="Calibri" w:hAnsi="Calibri" w:cs="Arial"/>
          <w:color w:val="000000"/>
          <w:sz w:val="22"/>
          <w:szCs w:val="22"/>
        </w:rPr>
        <w:br/>
        <w:t xml:space="preserve">- </w:t>
      </w:r>
      <w:del w:id="156" w:author="Anne EICH - Parc naturel régional des Vosges du Nord/Communication" w:date="2020-11-21T11:03:00Z">
        <w:r w:rsidR="002E2D19" w:rsidDel="00817C3B">
          <w:rPr>
            <w:rFonts w:ascii="Calibri" w:hAnsi="Calibri" w:cs="Arial"/>
            <w:color w:val="000000"/>
            <w:sz w:val="22"/>
            <w:szCs w:val="22"/>
          </w:rPr>
          <w:delText xml:space="preserve">Aide </w:delText>
        </w:r>
      </w:del>
      <w:ins w:id="157" w:author="Anne EICH - Parc naturel régional des Vosges du Nord/Communication" w:date="2020-11-21T11:06:00Z">
        <w:r w:rsidR="00170483">
          <w:rPr>
            <w:rFonts w:ascii="Calibri" w:hAnsi="Calibri" w:cs="Arial"/>
            <w:color w:val="000000"/>
            <w:sz w:val="22"/>
            <w:szCs w:val="22"/>
          </w:rPr>
          <w:t>A</w:t>
        </w:r>
      </w:ins>
      <w:ins w:id="158" w:author="Anne EICH - Parc naturel régional des Vosges du Nord/Communication" w:date="2020-11-21T11:03:00Z">
        <w:r w:rsidR="00817C3B">
          <w:rPr>
            <w:rFonts w:ascii="Calibri" w:hAnsi="Calibri" w:cs="Arial"/>
            <w:color w:val="000000"/>
            <w:sz w:val="22"/>
            <w:szCs w:val="22"/>
          </w:rPr>
          <w:t xml:space="preserve">ide </w:t>
        </w:r>
      </w:ins>
      <w:r w:rsidR="002E2D19">
        <w:rPr>
          <w:rFonts w:ascii="Calibri" w:hAnsi="Calibri" w:cs="Arial"/>
          <w:color w:val="000000"/>
          <w:sz w:val="22"/>
          <w:szCs w:val="22"/>
        </w:rPr>
        <w:t>à la décision, via l’accès aux données géographiques et cartographiques de l’observatoire du territoire (boites à outils à disposition des élus), aides techniques et/ou financières</w:t>
      </w:r>
      <w:ins w:id="159" w:author="Anne EICH - Parc naturel régional des Vosges du Nord/Communication" w:date="2020-11-21T11:03:00Z">
        <w:r w:rsidR="00817C3B">
          <w:rPr>
            <w:rFonts w:ascii="Calibri" w:hAnsi="Calibri" w:cs="Arial"/>
            <w:color w:val="000000"/>
            <w:sz w:val="22"/>
            <w:szCs w:val="22"/>
          </w:rPr>
          <w:t>,</w:t>
        </w:r>
      </w:ins>
      <w:ins w:id="160" w:author="Anne EICH - Parc naturel régional des Vosges du Nord/Communication" w:date="2020-11-21T11:05:00Z">
        <w:r w:rsidR="00591433">
          <w:rPr>
            <w:rFonts w:ascii="Calibri" w:hAnsi="Calibri" w:cs="Arial"/>
            <w:color w:val="000000"/>
            <w:sz w:val="22"/>
            <w:szCs w:val="22"/>
          </w:rPr>
          <w:br/>
        </w:r>
      </w:ins>
    </w:p>
    <w:p w:rsidR="00EE0552" w:rsidDel="00817C3B" w:rsidRDefault="00EE0552" w:rsidP="002E2D19">
      <w:pPr>
        <w:pStyle w:val="NormalWeb"/>
        <w:shd w:val="clear" w:color="auto" w:fill="FFFFFF"/>
        <w:spacing w:after="240" w:afterAutospacing="0"/>
        <w:rPr>
          <w:ins w:id="161" w:author="rita Jacob" w:date="2020-11-20T10:44:00Z"/>
          <w:del w:id="162" w:author="Anne EICH - Parc naturel régional des Vosges du Nord/Communication" w:date="2020-11-21T11:03:00Z"/>
          <w:rFonts w:ascii="Calibri" w:hAnsi="Calibri" w:cs="Arial"/>
          <w:color w:val="000000"/>
          <w:sz w:val="22"/>
          <w:szCs w:val="22"/>
        </w:rPr>
      </w:pPr>
      <w:ins w:id="163" w:author="rita Jacob" w:date="2020-11-20T10:40:00Z">
        <w:r>
          <w:rPr>
            <w:rFonts w:ascii="Calibri" w:hAnsi="Calibri" w:cs="Arial"/>
            <w:color w:val="000000"/>
            <w:sz w:val="22"/>
            <w:szCs w:val="22"/>
          </w:rPr>
          <w:t>-</w:t>
        </w:r>
      </w:ins>
      <w:ins w:id="164" w:author="rita Jacob" w:date="2020-11-20T10:43:00Z">
        <w:r>
          <w:rPr>
            <w:rFonts w:ascii="Calibri" w:hAnsi="Calibri" w:cs="Arial"/>
            <w:color w:val="000000"/>
            <w:sz w:val="22"/>
            <w:szCs w:val="22"/>
          </w:rPr>
          <w:t xml:space="preserve"> </w:t>
        </w:r>
      </w:ins>
      <w:ins w:id="165" w:author="rita Jacob" w:date="2020-11-20T10:40:00Z">
        <w:del w:id="166" w:author="Anne EICH - Parc naturel régional des Vosges du Nord/Communication" w:date="2020-11-21T11:07:00Z">
          <w:r w:rsidDel="00170483">
            <w:rPr>
              <w:rFonts w:ascii="Calibri" w:hAnsi="Calibri" w:cs="Arial"/>
              <w:color w:val="000000"/>
              <w:sz w:val="22"/>
              <w:szCs w:val="22"/>
            </w:rPr>
            <w:delText>p</w:delText>
          </w:r>
        </w:del>
      </w:ins>
      <w:ins w:id="167" w:author="Anne EICH - Parc naturel régional des Vosges du Nord/Communication" w:date="2020-11-21T11:07:00Z">
        <w:r w:rsidR="00170483">
          <w:rPr>
            <w:rFonts w:ascii="Calibri" w:hAnsi="Calibri" w:cs="Arial"/>
            <w:color w:val="000000"/>
            <w:sz w:val="22"/>
            <w:szCs w:val="22"/>
          </w:rPr>
          <w:t>P</w:t>
        </w:r>
      </w:ins>
      <w:ins w:id="168" w:author="rita Jacob" w:date="2020-11-20T10:40:00Z">
        <w:r>
          <w:rPr>
            <w:rFonts w:ascii="Calibri" w:hAnsi="Calibri" w:cs="Arial"/>
            <w:color w:val="000000"/>
            <w:sz w:val="22"/>
            <w:szCs w:val="22"/>
          </w:rPr>
          <w:t xml:space="preserve">réservation </w:t>
        </w:r>
      </w:ins>
      <w:ins w:id="169" w:author="rita Jacob" w:date="2020-11-20T10:42:00Z">
        <w:r>
          <w:rPr>
            <w:rFonts w:ascii="Calibri" w:hAnsi="Calibri" w:cs="Arial"/>
            <w:color w:val="000000"/>
            <w:sz w:val="22"/>
            <w:szCs w:val="22"/>
          </w:rPr>
          <w:t>d’espaces naturels protégés</w:t>
        </w:r>
      </w:ins>
      <w:ins w:id="170" w:author="rita Jacob" w:date="2020-11-20T10:40:00Z">
        <w:r>
          <w:rPr>
            <w:rFonts w:ascii="Calibri" w:hAnsi="Calibri" w:cs="Arial"/>
            <w:color w:val="000000"/>
            <w:sz w:val="22"/>
            <w:szCs w:val="22"/>
          </w:rPr>
          <w:t>,</w:t>
        </w:r>
      </w:ins>
      <w:ins w:id="171" w:author="Anne EICH - Parc naturel régional des Vosges du Nord/Communication" w:date="2020-11-21T11:06:00Z">
        <w:r w:rsidR="00170483">
          <w:rPr>
            <w:rFonts w:ascii="Calibri" w:hAnsi="Calibri" w:cs="Arial"/>
            <w:color w:val="000000"/>
            <w:sz w:val="22"/>
            <w:szCs w:val="22"/>
          </w:rPr>
          <w:br/>
        </w:r>
      </w:ins>
      <w:ins w:id="172" w:author="rita Jacob" w:date="2020-11-20T10:40:00Z">
        <w:del w:id="173" w:author="Anne EICH - Parc naturel régional des Vosges du Nord/Communication" w:date="2020-11-21T11:04:00Z">
          <w:r w:rsidDel="00591433">
            <w:rPr>
              <w:rFonts w:ascii="Calibri" w:hAnsi="Calibri" w:cs="Arial"/>
              <w:color w:val="000000"/>
              <w:sz w:val="22"/>
              <w:szCs w:val="22"/>
            </w:rPr>
            <w:delText xml:space="preserve"> </w:delText>
          </w:r>
        </w:del>
      </w:ins>
    </w:p>
    <w:p w:rsidR="00EE0552" w:rsidRDefault="00EE0552" w:rsidP="002E2D19">
      <w:pPr>
        <w:pStyle w:val="NormalWeb"/>
        <w:shd w:val="clear" w:color="auto" w:fill="FFFFFF"/>
        <w:spacing w:after="240" w:afterAutospacing="0"/>
        <w:rPr>
          <w:ins w:id="174" w:author="rita Jacob" w:date="2020-11-20T10:44:00Z"/>
          <w:rFonts w:ascii="Calibri" w:hAnsi="Calibri" w:cs="Arial"/>
          <w:color w:val="000000"/>
          <w:sz w:val="22"/>
          <w:szCs w:val="22"/>
        </w:rPr>
      </w:pPr>
      <w:ins w:id="175" w:author="rita Jacob" w:date="2020-11-20T10:44:00Z">
        <w:r>
          <w:rPr>
            <w:rFonts w:ascii="Calibri" w:hAnsi="Calibri" w:cs="Arial"/>
            <w:color w:val="000000"/>
            <w:sz w:val="22"/>
            <w:szCs w:val="22"/>
          </w:rPr>
          <w:t xml:space="preserve">- </w:t>
        </w:r>
      </w:ins>
      <w:ins w:id="176" w:author="rita Jacob" w:date="2020-11-20T10:43:00Z">
        <w:del w:id="177" w:author="Anne EICH - Parc naturel régional des Vosges du Nord/Communication" w:date="2020-11-21T11:07:00Z">
          <w:r w:rsidDel="00170483">
            <w:rPr>
              <w:rFonts w:ascii="Calibri" w:hAnsi="Calibri" w:cs="Arial"/>
              <w:color w:val="000000"/>
              <w:sz w:val="22"/>
              <w:szCs w:val="22"/>
            </w:rPr>
            <w:delText>a</w:delText>
          </w:r>
        </w:del>
      </w:ins>
      <w:ins w:id="178" w:author="Anne EICH - Parc naturel régional des Vosges du Nord/Communication" w:date="2020-11-21T11:07:00Z">
        <w:r w:rsidR="00170483">
          <w:rPr>
            <w:rFonts w:ascii="Calibri" w:hAnsi="Calibri" w:cs="Arial"/>
            <w:color w:val="000000"/>
            <w:sz w:val="22"/>
            <w:szCs w:val="22"/>
          </w:rPr>
          <w:t>A</w:t>
        </w:r>
      </w:ins>
      <w:ins w:id="179" w:author="rita Jacob" w:date="2020-11-20T10:43:00Z">
        <w:r>
          <w:rPr>
            <w:rFonts w:ascii="Calibri" w:hAnsi="Calibri" w:cs="Arial"/>
            <w:color w:val="000000"/>
            <w:sz w:val="22"/>
            <w:szCs w:val="22"/>
          </w:rPr>
          <w:t>ccompagnement pour</w:t>
        </w:r>
        <w:del w:id="180" w:author="Anne EICH - Parc naturel régional des Vosges du Nord/Communication" w:date="2020-11-21T11:05:00Z">
          <w:r w:rsidDel="001D6CC4">
            <w:rPr>
              <w:rFonts w:ascii="Calibri" w:hAnsi="Calibri" w:cs="Arial"/>
              <w:color w:val="000000"/>
              <w:sz w:val="22"/>
              <w:szCs w:val="22"/>
            </w:rPr>
            <w:delText xml:space="preserve"> les</w:delText>
          </w:r>
        </w:del>
      </w:ins>
      <w:ins w:id="181" w:author="Anne EICH - Parc naturel régional des Vosges du Nord/Communication" w:date="2020-11-21T11:05:00Z">
        <w:r w:rsidR="001D6CC4">
          <w:rPr>
            <w:rFonts w:ascii="Calibri" w:hAnsi="Calibri" w:cs="Arial"/>
            <w:color w:val="000000"/>
            <w:sz w:val="22"/>
            <w:szCs w:val="22"/>
          </w:rPr>
          <w:t xml:space="preserve"> </w:t>
        </w:r>
      </w:ins>
      <w:ins w:id="182" w:author="rita Jacob" w:date="2020-11-20T10:43:00Z">
        <w:r>
          <w:rPr>
            <w:rFonts w:ascii="Calibri" w:hAnsi="Calibri" w:cs="Arial"/>
            <w:color w:val="000000"/>
            <w:sz w:val="22"/>
            <w:szCs w:val="22"/>
          </w:rPr>
          <w:t xml:space="preserve"> prendre en compte la nature</w:t>
        </w:r>
        <w:del w:id="183" w:author="Anne EICH - Parc naturel régional des Vosges du Nord/Communication" w:date="2020-11-21T11:06:00Z">
          <w:r w:rsidDel="001D6CC4">
            <w:rPr>
              <w:rFonts w:ascii="Calibri" w:hAnsi="Calibri" w:cs="Arial"/>
              <w:color w:val="000000"/>
              <w:sz w:val="22"/>
              <w:szCs w:val="22"/>
            </w:rPr>
            <w:delText xml:space="preserve"> locale</w:delText>
          </w:r>
        </w:del>
      </w:ins>
      <w:ins w:id="184" w:author="Anne EICH - Parc naturel régional des Vosges du Nord/Communication" w:date="2020-11-21T11:06:00Z">
        <w:r w:rsidR="001D6CC4">
          <w:rPr>
            <w:rFonts w:ascii="Calibri" w:hAnsi="Calibri" w:cs="Arial"/>
            <w:color w:val="000000"/>
            <w:sz w:val="22"/>
            <w:szCs w:val="22"/>
          </w:rPr>
          <w:t xml:space="preserve"> </w:t>
        </w:r>
      </w:ins>
      <w:ins w:id="185" w:author="rita Jacob" w:date="2020-11-20T10:43:00Z">
        <w:del w:id="186" w:author="Anne EICH - Parc naturel régional des Vosges du Nord/Communication" w:date="2020-11-21T11:06:00Z">
          <w:r w:rsidDel="001D6CC4">
            <w:rPr>
              <w:rFonts w:ascii="Calibri" w:hAnsi="Calibri" w:cs="Arial"/>
              <w:color w:val="000000"/>
              <w:sz w:val="22"/>
              <w:szCs w:val="22"/>
            </w:rPr>
            <w:delText xml:space="preserve"> </w:delText>
          </w:r>
        </w:del>
        <w:r>
          <w:rPr>
            <w:rFonts w:ascii="Calibri" w:hAnsi="Calibri" w:cs="Arial"/>
            <w:color w:val="000000"/>
            <w:sz w:val="22"/>
            <w:szCs w:val="22"/>
          </w:rPr>
          <w:t>dans les espaces non protégé</w:t>
        </w:r>
      </w:ins>
      <w:ins w:id="187" w:author="Anne EICH - Parc naturel régional des Vosges du Nord/Communication" w:date="2020-11-21T11:06:00Z">
        <w:r w:rsidR="001D6CC4">
          <w:rPr>
            <w:rFonts w:ascii="Calibri" w:hAnsi="Calibri" w:cs="Arial"/>
            <w:color w:val="000000"/>
            <w:sz w:val="22"/>
            <w:szCs w:val="22"/>
          </w:rPr>
          <w:t>s</w:t>
        </w:r>
      </w:ins>
      <w:ins w:id="188" w:author="rita Jacob" w:date="2020-11-20T10:43:00Z">
        <w:r>
          <w:rPr>
            <w:rFonts w:ascii="Calibri" w:hAnsi="Calibri" w:cs="Arial"/>
            <w:color w:val="000000"/>
            <w:sz w:val="22"/>
            <w:szCs w:val="22"/>
          </w:rPr>
          <w:t xml:space="preserve"> </w:t>
        </w:r>
      </w:ins>
    </w:p>
    <w:p w:rsidR="002E2D19" w:rsidRPr="00EE0552" w:rsidDel="00FB3756" w:rsidRDefault="00EE0552" w:rsidP="002E2D19">
      <w:pPr>
        <w:pStyle w:val="NormalWeb"/>
        <w:shd w:val="clear" w:color="auto" w:fill="FFFFFF"/>
        <w:spacing w:after="240" w:afterAutospacing="0"/>
        <w:rPr>
          <w:ins w:id="189" w:author="rita Jacob" w:date="2020-11-20T10:34:00Z"/>
          <w:del w:id="190" w:author="Anne EICH - Parc naturel régional des Vosges du Nord/Communication" w:date="2020-11-21T11:09:00Z"/>
          <w:rFonts w:ascii="Calibri" w:hAnsi="Calibri" w:cs="Arial"/>
          <w:color w:val="000000"/>
          <w:sz w:val="22"/>
          <w:szCs w:val="22"/>
          <w:rPrChange w:id="191" w:author="rita Jacob" w:date="2020-11-20T10:40:00Z">
            <w:rPr>
              <w:ins w:id="192" w:author="rita Jacob" w:date="2020-11-20T10:34:00Z"/>
              <w:del w:id="193" w:author="Anne EICH - Parc naturel régional des Vosges du Nord/Communication" w:date="2020-11-21T11:09:00Z"/>
              <w:rFonts w:ascii="Arial" w:hAnsi="Arial" w:cs="Arial"/>
              <w:color w:val="222222"/>
            </w:rPr>
          </w:rPrChange>
        </w:rPr>
      </w:pPr>
      <w:ins w:id="194" w:author="rita Jacob" w:date="2020-11-20T10:40:00Z">
        <w:r>
          <w:rPr>
            <w:rFonts w:ascii="Calibri" w:hAnsi="Calibri" w:cs="Arial"/>
            <w:color w:val="000000"/>
            <w:sz w:val="22"/>
            <w:szCs w:val="22"/>
          </w:rPr>
          <w:t>- Suivi</w:t>
        </w:r>
        <w:del w:id="195" w:author="Anne EICH - Parc naturel régional des Vosges du Nord/Communication" w:date="2020-11-21T11:06:00Z">
          <w:r w:rsidDel="00170483">
            <w:rPr>
              <w:rFonts w:ascii="Calibri" w:hAnsi="Calibri" w:cs="Arial"/>
              <w:color w:val="000000"/>
              <w:sz w:val="22"/>
              <w:szCs w:val="22"/>
            </w:rPr>
            <w:delText xml:space="preserve">e </w:delText>
          </w:r>
        </w:del>
      </w:ins>
      <w:ins w:id="196" w:author="Anne EICH - Parc naturel régional des Vosges du Nord/Communication" w:date="2020-11-21T11:06:00Z">
        <w:r w:rsidR="00170483">
          <w:rPr>
            <w:rFonts w:ascii="Calibri" w:hAnsi="Calibri" w:cs="Arial"/>
            <w:color w:val="000000"/>
            <w:sz w:val="22"/>
            <w:szCs w:val="22"/>
          </w:rPr>
          <w:t xml:space="preserve"> </w:t>
        </w:r>
      </w:ins>
      <w:ins w:id="197" w:author="rita Jacob" w:date="2020-11-20T10:40:00Z">
        <w:r>
          <w:rPr>
            <w:rFonts w:ascii="Calibri" w:hAnsi="Calibri" w:cs="Arial"/>
            <w:color w:val="000000"/>
            <w:sz w:val="22"/>
            <w:szCs w:val="22"/>
          </w:rPr>
          <w:t>de la qualité de</w:t>
        </w:r>
      </w:ins>
      <w:ins w:id="198" w:author="Anne EICH - Parc naturel régional des Vosges du Nord/Communication" w:date="2020-11-21T11:06:00Z">
        <w:r w:rsidR="00170483">
          <w:rPr>
            <w:rFonts w:ascii="Calibri" w:hAnsi="Calibri" w:cs="Arial"/>
            <w:color w:val="000000"/>
            <w:sz w:val="22"/>
            <w:szCs w:val="22"/>
          </w:rPr>
          <w:t>s</w:t>
        </w:r>
      </w:ins>
      <w:ins w:id="199" w:author="rita Jacob" w:date="2020-11-20T10:40:00Z">
        <w:r>
          <w:rPr>
            <w:rFonts w:ascii="Calibri" w:hAnsi="Calibri" w:cs="Arial"/>
            <w:color w:val="000000"/>
            <w:sz w:val="22"/>
            <w:szCs w:val="22"/>
          </w:rPr>
          <w:t xml:space="preserve"> cours d’eau, accompagnement de projet de restauration</w:t>
        </w:r>
      </w:ins>
      <w:ins w:id="200" w:author="Anne EICH - Parc naturel régional des Vosges du Nord/Communication" w:date="2020-11-21T11:04:00Z">
        <w:r w:rsidR="00591433">
          <w:rPr>
            <w:rFonts w:ascii="Calibri" w:hAnsi="Calibri" w:cs="Arial"/>
            <w:color w:val="000000"/>
            <w:sz w:val="22"/>
            <w:szCs w:val="22"/>
          </w:rPr>
          <w:t>,</w:t>
        </w:r>
      </w:ins>
      <w:r w:rsidR="002E2D19">
        <w:rPr>
          <w:rFonts w:ascii="Tahoma" w:hAnsi="Tahoma" w:cs="Arial"/>
          <w:color w:val="000000"/>
          <w:sz w:val="20"/>
          <w:szCs w:val="20"/>
        </w:rPr>
        <w:br/>
      </w:r>
      <w:r w:rsidR="002E2D19">
        <w:rPr>
          <w:rFonts w:ascii="Calibri" w:hAnsi="Calibri" w:cs="Arial"/>
          <w:color w:val="000000"/>
          <w:sz w:val="22"/>
          <w:szCs w:val="22"/>
        </w:rPr>
        <w:t xml:space="preserve">- Préservation du patrimoine </w:t>
      </w:r>
      <w:del w:id="201" w:author="rita Jacob" w:date="2020-11-20T10:42:00Z">
        <w:r w:rsidR="002E2D19" w:rsidDel="00EE0552">
          <w:rPr>
            <w:rFonts w:ascii="Calibri" w:hAnsi="Calibri" w:cs="Arial"/>
            <w:color w:val="000000"/>
            <w:sz w:val="22"/>
            <w:szCs w:val="22"/>
          </w:rPr>
          <w:delText xml:space="preserve">naturel et </w:delText>
        </w:r>
      </w:del>
      <w:r w:rsidR="002E2D19">
        <w:rPr>
          <w:rFonts w:ascii="Calibri" w:hAnsi="Calibri" w:cs="Arial"/>
          <w:color w:val="000000"/>
          <w:sz w:val="22"/>
          <w:szCs w:val="22"/>
        </w:rPr>
        <w:t>culturel</w:t>
      </w:r>
      <w:ins w:id="202" w:author="rita Jacob" w:date="2020-11-20T10:42:00Z">
        <w:r>
          <w:rPr>
            <w:rFonts w:ascii="Calibri" w:hAnsi="Calibri" w:cs="Arial"/>
            <w:color w:val="000000"/>
            <w:sz w:val="22"/>
            <w:szCs w:val="22"/>
          </w:rPr>
          <w:t xml:space="preserve"> à travers la conservation de</w:t>
        </w:r>
        <w:del w:id="203" w:author="Anne EICH - Parc naturel régional des Vosges du Nord/Communication" w:date="2020-11-21T11:07:00Z">
          <w:r w:rsidDel="00170483">
            <w:rPr>
              <w:rFonts w:ascii="Calibri" w:hAnsi="Calibri" w:cs="Arial"/>
              <w:color w:val="000000"/>
              <w:sz w:val="22"/>
              <w:szCs w:val="22"/>
            </w:rPr>
            <w:delText>s</w:delText>
          </w:r>
        </w:del>
      </w:ins>
      <w:ins w:id="204" w:author="Anne EICH - Parc naturel régional des Vosges du Nord/Communication" w:date="2020-11-21T11:07:00Z">
        <w:r w:rsidR="00170483">
          <w:rPr>
            <w:rFonts w:ascii="Calibri" w:hAnsi="Calibri" w:cs="Arial"/>
            <w:color w:val="000000"/>
            <w:sz w:val="22"/>
            <w:szCs w:val="22"/>
          </w:rPr>
          <w:t xml:space="preserve"> </w:t>
        </w:r>
      </w:ins>
      <w:ins w:id="205" w:author="rita Jacob" w:date="2020-11-20T10:42:00Z">
        <w:del w:id="206" w:author="Anne EICH - Parc naturel régional des Vosges du Nord/Communication" w:date="2020-11-21T11:07:00Z">
          <w:r w:rsidDel="00170483">
            <w:rPr>
              <w:rFonts w:ascii="Calibri" w:hAnsi="Calibri" w:cs="Arial"/>
              <w:color w:val="000000"/>
              <w:sz w:val="22"/>
              <w:szCs w:val="22"/>
            </w:rPr>
            <w:delText xml:space="preserve"> </w:delText>
          </w:r>
        </w:del>
        <w:r>
          <w:rPr>
            <w:rFonts w:ascii="Calibri" w:hAnsi="Calibri" w:cs="Arial"/>
            <w:color w:val="000000"/>
            <w:sz w:val="22"/>
            <w:szCs w:val="22"/>
          </w:rPr>
          <w:t>10 musées</w:t>
        </w:r>
      </w:ins>
      <w:ins w:id="207" w:author="Anne EICH - Parc naturel régional des Vosges du Nord/Communication" w:date="2020-11-21T11:04:00Z">
        <w:r w:rsidR="00591433">
          <w:rPr>
            <w:rFonts w:ascii="Calibri" w:hAnsi="Calibri" w:cs="Arial"/>
            <w:color w:val="000000"/>
            <w:sz w:val="22"/>
            <w:szCs w:val="22"/>
          </w:rPr>
          <w:t>,</w:t>
        </w:r>
      </w:ins>
      <w:ins w:id="208" w:author="rita Jacob" w:date="2020-11-20T10:42:00Z">
        <w:r>
          <w:rPr>
            <w:rFonts w:ascii="Calibri" w:hAnsi="Calibri" w:cs="Arial"/>
            <w:color w:val="000000"/>
            <w:sz w:val="22"/>
            <w:szCs w:val="22"/>
          </w:rPr>
          <w:t xml:space="preserve"> </w:t>
        </w:r>
      </w:ins>
      <w:r w:rsidR="002E2D19">
        <w:rPr>
          <w:rFonts w:ascii="Calibri" w:hAnsi="Calibri" w:cs="Arial"/>
          <w:color w:val="000000"/>
          <w:sz w:val="22"/>
          <w:szCs w:val="22"/>
        </w:rPr>
        <w:br/>
        <w:t xml:space="preserve">- Soutien et </w:t>
      </w:r>
      <w:del w:id="209" w:author="Anne EICH - Parc naturel régional des Vosges du Nord/Communication" w:date="2020-11-21T11:08:00Z">
        <w:r w:rsidR="002E2D19" w:rsidDel="00170483">
          <w:rPr>
            <w:rFonts w:ascii="Calibri" w:hAnsi="Calibri" w:cs="Arial"/>
            <w:color w:val="000000"/>
            <w:sz w:val="22"/>
            <w:szCs w:val="22"/>
          </w:rPr>
          <w:delText>valorisation  </w:delText>
        </w:r>
      </w:del>
      <w:ins w:id="210" w:author="Anne EICH - Parc naturel régional des Vosges du Nord/Communication" w:date="2020-11-21T11:08:00Z">
        <w:r w:rsidR="00170483">
          <w:rPr>
            <w:rFonts w:ascii="Calibri" w:hAnsi="Calibri" w:cs="Arial"/>
            <w:color w:val="000000"/>
            <w:sz w:val="22"/>
            <w:szCs w:val="22"/>
          </w:rPr>
          <w:t>valorisation</w:t>
        </w:r>
        <w:r w:rsidR="00170483">
          <w:rPr>
            <w:rFonts w:ascii="Calibri" w:hAnsi="Calibri" w:cs="Arial"/>
            <w:color w:val="000000"/>
            <w:sz w:val="22"/>
            <w:szCs w:val="22"/>
          </w:rPr>
          <w:t xml:space="preserve"> </w:t>
        </w:r>
      </w:ins>
      <w:del w:id="211" w:author="Anne EICH - Parc naturel régional des Vosges du Nord/Communication" w:date="2020-11-21T11:08:00Z">
        <w:r w:rsidR="002E2D19" w:rsidDel="00170483">
          <w:rPr>
            <w:rFonts w:ascii="Calibri" w:hAnsi="Calibri" w:cs="Arial"/>
            <w:color w:val="000000"/>
            <w:sz w:val="22"/>
            <w:szCs w:val="22"/>
          </w:rPr>
          <w:delText xml:space="preserve">à </w:delText>
        </w:r>
      </w:del>
      <w:ins w:id="212" w:author="Anne EICH - Parc naturel régional des Vosges du Nord/Communication" w:date="2020-11-21T11:08:00Z">
        <w:r w:rsidR="00170483">
          <w:rPr>
            <w:rFonts w:ascii="Calibri" w:hAnsi="Calibri" w:cs="Arial"/>
            <w:color w:val="000000"/>
            <w:sz w:val="22"/>
            <w:szCs w:val="22"/>
          </w:rPr>
          <w:t>de</w:t>
        </w:r>
        <w:r w:rsidR="00170483">
          <w:rPr>
            <w:rFonts w:ascii="Calibri" w:hAnsi="Calibri" w:cs="Arial"/>
            <w:color w:val="000000"/>
            <w:sz w:val="22"/>
            <w:szCs w:val="22"/>
          </w:rPr>
          <w:t xml:space="preserve"> </w:t>
        </w:r>
      </w:ins>
      <w:r w:rsidR="002E2D19">
        <w:rPr>
          <w:rFonts w:ascii="Calibri" w:hAnsi="Calibri" w:cs="Arial"/>
          <w:color w:val="000000"/>
          <w:sz w:val="22"/>
          <w:szCs w:val="22"/>
        </w:rPr>
        <w:t>l’économie locale (producteurs</w:t>
      </w:r>
      <w:ins w:id="213" w:author="rita Jacob" w:date="2020-11-20T10:34:00Z">
        <w:r w:rsidR="002F45DE">
          <w:rPr>
            <w:rFonts w:ascii="Calibri" w:hAnsi="Calibri" w:cs="Arial"/>
            <w:color w:val="000000"/>
            <w:sz w:val="22"/>
            <w:szCs w:val="22"/>
          </w:rPr>
          <w:t>, marque Valeurs parc</w:t>
        </w:r>
      </w:ins>
      <w:r w:rsidR="002E2D19">
        <w:rPr>
          <w:rFonts w:ascii="Calibri" w:hAnsi="Calibri" w:cs="Arial"/>
          <w:color w:val="000000"/>
          <w:sz w:val="22"/>
          <w:szCs w:val="22"/>
        </w:rPr>
        <w:t>, filière bois</w:t>
      </w:r>
      <w:del w:id="214" w:author="Anne EICH - Parc naturel régional des Vosges du Nord/Communication" w:date="2020-11-21T11:08:00Z">
        <w:r w:rsidR="002E2D19" w:rsidDel="00170483">
          <w:rPr>
            <w:rFonts w:ascii="Calibri" w:hAnsi="Calibri" w:cs="Arial"/>
            <w:color w:val="000000"/>
            <w:sz w:val="22"/>
            <w:szCs w:val="22"/>
          </w:rPr>
          <w:delText>,</w:delText>
        </w:r>
      </w:del>
      <w:r w:rsidR="002E2D19">
        <w:rPr>
          <w:rFonts w:ascii="Calibri" w:hAnsi="Calibri" w:cs="Arial"/>
          <w:color w:val="000000"/>
          <w:sz w:val="22"/>
          <w:szCs w:val="22"/>
        </w:rPr>
        <w:t>…)</w:t>
      </w:r>
      <w:ins w:id="215" w:author="Anne EICH - Parc naturel régional des Vosges du Nord/Communication" w:date="2020-11-21T11:04:00Z">
        <w:r w:rsidR="00591433">
          <w:rPr>
            <w:rFonts w:ascii="Calibri" w:hAnsi="Calibri" w:cs="Arial"/>
            <w:color w:val="000000"/>
            <w:sz w:val="22"/>
            <w:szCs w:val="22"/>
          </w:rPr>
          <w:t>,</w:t>
        </w:r>
      </w:ins>
      <w:r w:rsidR="002E2D19">
        <w:rPr>
          <w:rFonts w:ascii="Calibri" w:hAnsi="Calibri" w:cs="Arial"/>
          <w:color w:val="000000"/>
          <w:sz w:val="22"/>
          <w:szCs w:val="22"/>
        </w:rPr>
        <w:br/>
        <w:t>- Mise en place de projets environnementaux et culturels pour les enfants des écoles</w:t>
      </w:r>
      <w:del w:id="216" w:author="Anne EICH - Parc naturel régional des Vosges du Nord/Communication" w:date="2020-11-21T11:08:00Z">
        <w:r w:rsidR="002E2D19" w:rsidDel="000D3741">
          <w:rPr>
            <w:rFonts w:ascii="Calibri" w:hAnsi="Calibri" w:cs="Arial"/>
            <w:color w:val="000000"/>
            <w:sz w:val="22"/>
            <w:szCs w:val="22"/>
          </w:rPr>
          <w:delText xml:space="preserve">, </w:delText>
        </w:r>
      </w:del>
      <w:ins w:id="217" w:author="Anne EICH - Parc naturel régional des Vosges du Nord/Communication" w:date="2020-11-21T11:08:00Z">
        <w:r w:rsidR="000D3741">
          <w:rPr>
            <w:rFonts w:ascii="Calibri" w:hAnsi="Calibri" w:cs="Arial"/>
            <w:color w:val="000000"/>
            <w:sz w:val="22"/>
            <w:szCs w:val="22"/>
          </w:rPr>
          <w:t xml:space="preserve"> </w:t>
        </w:r>
      </w:ins>
      <w:r w:rsidR="002E2D19">
        <w:rPr>
          <w:rFonts w:ascii="Calibri" w:hAnsi="Calibri" w:cs="Arial"/>
          <w:color w:val="000000"/>
          <w:sz w:val="22"/>
          <w:szCs w:val="22"/>
        </w:rPr>
        <w:t>primaires, collèges et lycées</w:t>
      </w:r>
      <w:ins w:id="218" w:author="Anne EICH - Parc naturel régional des Vosges du Nord/Communication" w:date="2020-11-21T11:09:00Z">
        <w:r w:rsidR="00FB3756">
          <w:rPr>
            <w:rFonts w:ascii="Calibri" w:hAnsi="Calibri" w:cs="Arial"/>
            <w:color w:val="000000"/>
            <w:sz w:val="22"/>
            <w:szCs w:val="22"/>
          </w:rPr>
          <w:t>,</w:t>
        </w:r>
      </w:ins>
      <w:r w:rsidR="002E2D19">
        <w:rPr>
          <w:rFonts w:ascii="Calibri" w:hAnsi="Calibri" w:cs="Arial"/>
          <w:color w:val="000000"/>
          <w:sz w:val="22"/>
          <w:szCs w:val="22"/>
        </w:rPr>
        <w:br/>
        <w:t>- Un programme d’animations nature, culture pour découvrir son environnement et son patrimoine local</w:t>
      </w:r>
      <w:ins w:id="219" w:author="Anne EICH - Parc naturel régional des Vosges du Nord/Communication" w:date="2020-11-21T11:04:00Z">
        <w:r w:rsidR="00591433">
          <w:rPr>
            <w:rFonts w:ascii="Calibri" w:hAnsi="Calibri" w:cs="Arial"/>
            <w:color w:val="000000"/>
            <w:sz w:val="22"/>
            <w:szCs w:val="22"/>
          </w:rPr>
          <w:t>,</w:t>
        </w:r>
      </w:ins>
      <w:r w:rsidR="002E2D19">
        <w:rPr>
          <w:rFonts w:ascii="Calibri" w:hAnsi="Calibri" w:cs="Arial"/>
          <w:color w:val="000000"/>
          <w:sz w:val="22"/>
          <w:szCs w:val="22"/>
        </w:rPr>
        <w:br/>
      </w:r>
      <w:del w:id="220" w:author="rita Jacob" w:date="2020-11-20T10:34:00Z">
        <w:r w:rsidR="002E2D19" w:rsidDel="002F45DE">
          <w:rPr>
            <w:rFonts w:ascii="Calibri" w:hAnsi="Calibri" w:cs="Arial"/>
            <w:color w:val="000000"/>
            <w:sz w:val="22"/>
            <w:szCs w:val="22"/>
          </w:rPr>
          <w:delText>- Ateliers, stage autour de l’éco-rénovation</w:delText>
        </w:r>
      </w:del>
      <w:r w:rsidR="002E2D19">
        <w:rPr>
          <w:rFonts w:ascii="Calibri" w:hAnsi="Calibri" w:cs="Arial"/>
          <w:color w:val="000000"/>
          <w:sz w:val="22"/>
          <w:szCs w:val="22"/>
        </w:rPr>
        <w:br/>
      </w:r>
      <w:r w:rsidR="002E2D19">
        <w:rPr>
          <w:rFonts w:ascii="Calibri" w:hAnsi="Calibri" w:cs="Arial"/>
          <w:color w:val="000000"/>
          <w:sz w:val="22"/>
          <w:szCs w:val="22"/>
        </w:rPr>
        <w:lastRenderedPageBreak/>
        <w:t xml:space="preserve">- Mise à disposition des communes des Highland </w:t>
      </w:r>
      <w:proofErr w:type="spellStart"/>
      <w:r w:rsidR="002E2D19">
        <w:rPr>
          <w:rFonts w:ascii="Calibri" w:hAnsi="Calibri" w:cs="Arial"/>
          <w:color w:val="000000"/>
          <w:sz w:val="22"/>
          <w:szCs w:val="22"/>
        </w:rPr>
        <w:t>Cattle</w:t>
      </w:r>
      <w:proofErr w:type="spellEnd"/>
      <w:r w:rsidR="002E2D19">
        <w:rPr>
          <w:rFonts w:ascii="Calibri" w:hAnsi="Calibri" w:cs="Arial"/>
          <w:color w:val="000000"/>
          <w:sz w:val="22"/>
          <w:szCs w:val="22"/>
        </w:rPr>
        <w:t xml:space="preserve"> pour le défrichement des fonds de vallée</w:t>
      </w:r>
      <w:ins w:id="221" w:author="Anne EICH - Parc naturel régional des Vosges du Nord/Communication" w:date="2020-11-21T11:09:00Z">
        <w:r w:rsidR="00FB3756">
          <w:rPr>
            <w:rFonts w:ascii="Calibri" w:hAnsi="Calibri" w:cs="Arial"/>
            <w:color w:val="000000"/>
            <w:sz w:val="22"/>
            <w:szCs w:val="22"/>
          </w:rPr>
          <w:t>,</w:t>
        </w:r>
      </w:ins>
      <w:r w:rsidR="002E2D19">
        <w:rPr>
          <w:rFonts w:ascii="Calibri" w:hAnsi="Calibri" w:cs="Arial"/>
          <w:color w:val="000000"/>
          <w:sz w:val="22"/>
          <w:szCs w:val="22"/>
        </w:rPr>
        <w:br/>
        <w:t>- Soutien aux associations et aux structures culturelles</w:t>
      </w:r>
      <w:ins w:id="222" w:author="Anne EICH - Parc naturel régional des Vosges du Nord/Communication" w:date="2020-11-21T11:09:00Z">
        <w:r w:rsidR="00FB3756">
          <w:rPr>
            <w:rFonts w:ascii="Calibri" w:hAnsi="Calibri" w:cs="Arial"/>
            <w:color w:val="000000"/>
            <w:sz w:val="22"/>
            <w:szCs w:val="22"/>
          </w:rPr>
          <w:t>.</w:t>
        </w:r>
      </w:ins>
      <w:r w:rsidR="002E2D19">
        <w:rPr>
          <w:rFonts w:ascii="Calibri" w:hAnsi="Calibri" w:cs="Arial"/>
          <w:color w:val="000000"/>
          <w:sz w:val="22"/>
          <w:szCs w:val="22"/>
        </w:rPr>
        <w:br/>
      </w:r>
    </w:p>
    <w:p w:rsidR="002F45DE" w:rsidRDefault="002F45DE" w:rsidP="002E2D19">
      <w:pPr>
        <w:pStyle w:val="NormalWeb"/>
        <w:shd w:val="clear" w:color="auto" w:fill="FFFFFF"/>
        <w:spacing w:after="240" w:afterAutospacing="0"/>
        <w:rPr>
          <w:rFonts w:ascii="Arial" w:hAnsi="Arial" w:cs="Arial"/>
          <w:color w:val="222222"/>
        </w:rPr>
      </w:pPr>
    </w:p>
    <w:p w:rsidR="002E2D19" w:rsidRDefault="002E2D19" w:rsidP="002E2D19">
      <w:pPr>
        <w:pStyle w:val="NormalWeb"/>
        <w:shd w:val="clear" w:color="auto" w:fill="FFFFFF"/>
        <w:spacing w:after="16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1C2B39"/>
        </w:rPr>
        <w:t>Favoriser la rénovation des habitations traditionnelles</w:t>
      </w:r>
      <w:r>
        <w:rPr>
          <w:rFonts w:ascii="Tahoma" w:hAnsi="Tahoma" w:cs="Arial"/>
          <w:b/>
          <w:bCs/>
          <w:color w:val="000000"/>
        </w:rPr>
        <w:t> </w:t>
      </w:r>
    </w:p>
    <w:p w:rsidR="002E2D19" w:rsidRDefault="002E2D19" w:rsidP="002E2D19">
      <w:pPr>
        <w:pStyle w:val="NormalWeb"/>
        <w:shd w:val="clear" w:color="auto" w:fill="FFFFFF"/>
        <w:spacing w:after="160" w:afterAutospacing="0"/>
        <w:rPr>
          <w:rFonts w:ascii="Arial" w:hAnsi="Arial" w:cs="Arial"/>
          <w:color w:val="222222"/>
        </w:rPr>
      </w:pPr>
      <w:r>
        <w:rPr>
          <w:rFonts w:ascii="Calibri" w:hAnsi="Calibri" w:cs="Arial"/>
          <w:color w:val="000000"/>
          <w:sz w:val="22"/>
          <w:szCs w:val="22"/>
        </w:rPr>
        <w:t xml:space="preserve">Le Parc naturel régional des Vosges du nord vous donne accès à des conseils architecturaux gratuits pour tous projets ou travaux qui concernent les bâtiments construits avant 1948 : état des lieux, travaux de réhabilitation, aménagement des combles et des </w:t>
      </w:r>
      <w:del w:id="223" w:author="Anne EICH - Parc naturel régional des Vosges du Nord/Communication" w:date="2020-11-21T11:09:00Z">
        <w:r w:rsidDel="00FB3756">
          <w:rPr>
            <w:rFonts w:ascii="Calibri" w:hAnsi="Calibri" w:cs="Arial"/>
            <w:color w:val="000000"/>
            <w:sz w:val="22"/>
            <w:szCs w:val="22"/>
          </w:rPr>
          <w:delText xml:space="preserve">granges </w:delText>
        </w:r>
      </w:del>
      <w:ins w:id="224" w:author="Anne EICH - Parc naturel régional des Vosges du Nord/Communication" w:date="2020-11-21T11:09:00Z">
        <w:r w:rsidR="00FB3756">
          <w:rPr>
            <w:rFonts w:ascii="Calibri" w:hAnsi="Calibri" w:cs="Arial"/>
            <w:color w:val="000000"/>
            <w:sz w:val="22"/>
            <w:szCs w:val="22"/>
          </w:rPr>
          <w:t>granges</w:t>
        </w:r>
        <w:r w:rsidR="00FB3756">
          <w:rPr>
            <w:rFonts w:ascii="Calibri" w:hAnsi="Calibri" w:cs="Arial"/>
            <w:color w:val="000000"/>
            <w:sz w:val="22"/>
            <w:szCs w:val="22"/>
          </w:rPr>
          <w:t xml:space="preserve">, </w:t>
        </w:r>
      </w:ins>
      <w:r>
        <w:rPr>
          <w:rFonts w:ascii="Calibri" w:hAnsi="Calibri" w:cs="Arial"/>
          <w:color w:val="000000"/>
          <w:sz w:val="22"/>
          <w:szCs w:val="22"/>
        </w:rPr>
        <w:t>extensions, amélioration énergétique, aides financières (notamment dossier d’aide au ravalement de façade). Nos architectes conseil aident les particuliers et les collectivités des 8 communautés de communes à avancer dans leurs projets. Contactez-nous !</w:t>
      </w:r>
      <w:r>
        <w:rPr>
          <w:rFonts w:ascii="Calibri" w:hAnsi="Calibri" w:cs="Arial"/>
          <w:color w:val="000000"/>
          <w:sz w:val="22"/>
          <w:szCs w:val="22"/>
        </w:rPr>
        <w:br/>
        <w:t>+d’infos :</w:t>
      </w:r>
      <w:r>
        <w:rPr>
          <w:rFonts w:ascii="Tahoma" w:hAnsi="Tahoma" w:cs="Arial"/>
          <w:color w:val="000000"/>
          <w:sz w:val="20"/>
          <w:szCs w:val="20"/>
        </w:rPr>
        <w:t> </w:t>
      </w:r>
      <w:hyperlink r:id="rId7" w:tgtFrame="_blank" w:history="1">
        <w:r>
          <w:rPr>
            <w:rStyle w:val="Lienhypertexte"/>
            <w:rFonts w:ascii="Calibri" w:hAnsi="Calibri" w:cs="Arial"/>
            <w:color w:val="0563C1"/>
          </w:rPr>
          <w:t>http://eco-renover.parc-vosges-nord.fr/</w:t>
        </w:r>
      </w:hyperlink>
    </w:p>
    <w:p w:rsidR="00C73D23" w:rsidRDefault="002E2D19" w:rsidP="00C73D2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 </w:t>
      </w:r>
      <w:r w:rsidR="00C73D23">
        <w:rPr>
          <w:rFonts w:ascii="Calibri" w:hAnsi="Calibri" w:cs="Arial"/>
          <w:i/>
          <w:iCs/>
          <w:color w:val="000000"/>
          <w:sz w:val="22"/>
          <w:szCs w:val="22"/>
        </w:rPr>
        <w:br/>
        <w:t xml:space="preserve">Suivez-nous sur Facebook, Instagram, </w:t>
      </w:r>
      <w:proofErr w:type="spellStart"/>
      <w:r w:rsidR="00C73D23">
        <w:rPr>
          <w:rFonts w:ascii="Calibri" w:hAnsi="Calibri" w:cs="Arial"/>
          <w:i/>
          <w:iCs/>
          <w:color w:val="000000"/>
          <w:sz w:val="22"/>
          <w:szCs w:val="22"/>
        </w:rPr>
        <w:t>Youtube</w:t>
      </w:r>
      <w:proofErr w:type="spellEnd"/>
      <w:r w:rsidR="00C73D23">
        <w:rPr>
          <w:rFonts w:ascii="Calibri" w:hAnsi="Calibri" w:cs="Arial"/>
          <w:i/>
          <w:iCs/>
          <w:color w:val="000000"/>
          <w:sz w:val="22"/>
          <w:szCs w:val="22"/>
        </w:rPr>
        <w:t> : @</w:t>
      </w:r>
      <w:proofErr w:type="spellStart"/>
      <w:r w:rsidR="00C73D23">
        <w:rPr>
          <w:rFonts w:ascii="Calibri" w:hAnsi="Calibri" w:cs="Arial"/>
          <w:i/>
          <w:iCs/>
          <w:color w:val="000000"/>
          <w:sz w:val="22"/>
          <w:szCs w:val="22"/>
        </w:rPr>
        <w:t>parcvosgesnord</w:t>
      </w:r>
      <w:proofErr w:type="spellEnd"/>
    </w:p>
    <w:p w:rsidR="00C73D23" w:rsidRDefault="00CC24EC" w:rsidP="00C73D2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hyperlink r:id="rId8" w:tgtFrame="_blank" w:history="1">
        <w:r w:rsidR="00C73D23">
          <w:rPr>
            <w:rStyle w:val="Lienhypertexte"/>
            <w:rFonts w:ascii="Calibri" w:hAnsi="Calibri" w:cs="Arial"/>
            <w:color w:val="0563C1"/>
          </w:rPr>
          <w:t>www.facebook.com/parcvosgesnord/</w:t>
        </w:r>
      </w:hyperlink>
    </w:p>
    <w:p w:rsidR="00C73D23" w:rsidDel="00FB3756" w:rsidRDefault="00CC24EC" w:rsidP="00C73D23">
      <w:pPr>
        <w:pStyle w:val="NormalWeb"/>
        <w:shd w:val="clear" w:color="auto" w:fill="FFFFFF"/>
        <w:spacing w:before="0" w:beforeAutospacing="0" w:after="0" w:afterAutospacing="0"/>
        <w:rPr>
          <w:del w:id="225" w:author="Anne EICH - Parc naturel régional des Vosges du Nord/Communication" w:date="2020-11-21T11:09:00Z"/>
          <w:rFonts w:ascii="Arial" w:hAnsi="Arial" w:cs="Arial"/>
          <w:color w:val="222222"/>
        </w:rPr>
      </w:pPr>
      <w:hyperlink r:id="rId9" w:tgtFrame="_blank" w:history="1">
        <w:r w:rsidR="00C73D23">
          <w:rPr>
            <w:rStyle w:val="Lienhypertexte"/>
            <w:rFonts w:ascii="Calibri" w:hAnsi="Calibri" w:cs="Arial"/>
            <w:color w:val="0563C1"/>
          </w:rPr>
          <w:t>www.instagram.com/parcvosgesnord</w:t>
        </w:r>
      </w:hyperlink>
      <w:ins w:id="226" w:author="Anne EICH - Parc naturel régional des Vosges du Nord/Communication" w:date="2020-11-21T11:09:00Z">
        <w:r w:rsidR="00FB3756">
          <w:br/>
        </w:r>
      </w:ins>
    </w:p>
    <w:p w:rsidR="002E2D19" w:rsidRDefault="00CC24EC" w:rsidP="00FB375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  <w:pPrChange w:id="227" w:author="Anne EICH - Parc naturel régional des Vosges du Nord/Communication" w:date="2020-11-21T11:09:00Z">
          <w:pPr>
            <w:pStyle w:val="NormalWeb"/>
            <w:shd w:val="clear" w:color="auto" w:fill="FFFFFF"/>
            <w:spacing w:after="240" w:afterAutospacing="0"/>
          </w:pPr>
        </w:pPrChange>
      </w:pPr>
      <w:r>
        <w:fldChar w:fldCharType="begin"/>
      </w:r>
      <w:r>
        <w:instrText xml:space="preserve"> HYPERLINK "http://www.youtube.com/c/parcvosgesnord" \t "_blank" </w:instrText>
      </w:r>
      <w:r>
        <w:fldChar w:fldCharType="separate"/>
      </w:r>
      <w:r w:rsidR="00C73D23">
        <w:rPr>
          <w:rStyle w:val="Lienhypertexte"/>
          <w:rFonts w:ascii="Calibri" w:hAnsi="Calibri" w:cs="Arial"/>
          <w:color w:val="0563C1"/>
        </w:rPr>
        <w:t>www.youtube.com/c/parcvosgesnord</w:t>
      </w:r>
      <w:r>
        <w:rPr>
          <w:rStyle w:val="Lienhypertexte"/>
          <w:rFonts w:ascii="Calibri" w:hAnsi="Calibri" w:cs="Arial"/>
          <w:color w:val="0563C1"/>
        </w:rPr>
        <w:fldChar w:fldCharType="end"/>
      </w:r>
    </w:p>
    <w:p w:rsidR="002E2D19" w:rsidDel="00FB3756" w:rsidRDefault="002E2D19" w:rsidP="002E2D19">
      <w:pPr>
        <w:pStyle w:val="NormalWeb"/>
        <w:shd w:val="clear" w:color="auto" w:fill="FFFFFF"/>
        <w:spacing w:after="160" w:afterAutospacing="0"/>
        <w:ind w:left="720"/>
        <w:textAlignment w:val="baseline"/>
        <w:rPr>
          <w:del w:id="228" w:author="Anne EICH - Parc naturel régional des Vosges du Nord/Communication" w:date="2020-11-21T11:10:00Z"/>
          <w:rFonts w:ascii="Arial" w:hAnsi="Arial" w:cs="Arial"/>
          <w:color w:val="222222"/>
        </w:rPr>
      </w:pPr>
      <w:r>
        <w:rPr>
          <w:rFonts w:ascii="Calibri" w:hAnsi="Calibri" w:cs="Arial"/>
          <w:color w:val="000000"/>
          <w:sz w:val="22"/>
          <w:szCs w:val="22"/>
        </w:rPr>
        <w:t>1.</w:t>
      </w:r>
      <w:r>
        <w:rPr>
          <w:color w:val="000000"/>
          <w:sz w:val="14"/>
          <w:szCs w:val="14"/>
        </w:rPr>
        <w:t>       </w:t>
      </w:r>
      <w:r>
        <w:rPr>
          <w:rFonts w:ascii="Calibri" w:hAnsi="Calibri" w:cs="Arial"/>
          <w:color w:val="000000"/>
          <w:sz w:val="22"/>
          <w:szCs w:val="22"/>
        </w:rPr>
        <w:t>+ d’infos : </w:t>
      </w:r>
      <w:hyperlink r:id="rId10" w:tgtFrame="_blank" w:history="1">
        <w:r>
          <w:rPr>
            <w:rStyle w:val="Lienhypertexte"/>
            <w:rFonts w:ascii="Calibri" w:hAnsi="Calibri" w:cs="Arial"/>
            <w:color w:val="0563C1"/>
          </w:rPr>
          <w:t>www.parcs-naturels-regionaux.fr</w:t>
        </w:r>
      </w:hyperlink>
    </w:p>
    <w:p w:rsidR="00F961B9" w:rsidRDefault="00CC24EC" w:rsidP="00FB3756">
      <w:pPr>
        <w:pStyle w:val="NormalWeb"/>
        <w:shd w:val="clear" w:color="auto" w:fill="FFFFFF"/>
        <w:spacing w:after="160" w:afterAutospacing="0"/>
        <w:ind w:left="720"/>
        <w:textAlignment w:val="baseline"/>
        <w:pPrChange w:id="229" w:author="Anne EICH - Parc naturel régional des Vosges du Nord/Communication" w:date="2020-11-21T11:10:00Z">
          <w:pPr/>
        </w:pPrChange>
      </w:pPr>
    </w:p>
    <w:sectPr w:rsidR="00F961B9" w:rsidSect="00A53B4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oni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12FEA"/>
    <w:multiLevelType w:val="multilevel"/>
    <w:tmpl w:val="CCDEF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nne EICH - Parc naturel régional des Vosges du Nord/Communication">
    <w15:presenceInfo w15:providerId="AD" w15:userId="S-1-5-21-532645947-2142912901-144974514-11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D19"/>
    <w:rsid w:val="000D3741"/>
    <w:rsid w:val="00170483"/>
    <w:rsid w:val="001948B5"/>
    <w:rsid w:val="001D6CC4"/>
    <w:rsid w:val="002B3E70"/>
    <w:rsid w:val="002E2D19"/>
    <w:rsid w:val="002F45DE"/>
    <w:rsid w:val="004F10D6"/>
    <w:rsid w:val="00591433"/>
    <w:rsid w:val="0063157A"/>
    <w:rsid w:val="00817C3B"/>
    <w:rsid w:val="00A53B4B"/>
    <w:rsid w:val="00C73D23"/>
    <w:rsid w:val="00CC24EC"/>
    <w:rsid w:val="00D01DA3"/>
    <w:rsid w:val="00DD2216"/>
    <w:rsid w:val="00EE0552"/>
    <w:rsid w:val="00EF6364"/>
    <w:rsid w:val="00F8751D"/>
    <w:rsid w:val="00FB3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96C2D"/>
  <w15:docId w15:val="{C832CC91-A38A-4A9A-BD32-796ED28A3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E2D1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2E2D19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1948B5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948B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948B5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EE055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E055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E055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E055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E055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3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ebook.com/parcvosgesnord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co-renover.parc-vosges-nord.fr/" TargetMode="Externa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rc-vosges-nord.fr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parc-vosges-nord.fr/le-parc/les-communes-du-parc" TargetMode="External"/><Relationship Id="rId10" Type="http://schemas.openxmlformats.org/officeDocument/2006/relationships/hyperlink" Target="http://www.parcs-naturels-regionaux.f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stagram.com/parcvosgesnord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castelli pierre paul</dc:creator>
  <cp:lastModifiedBy>Anne EICH - Parc naturel régional des Vosges du Nord/Communication</cp:lastModifiedBy>
  <cp:revision>2</cp:revision>
  <dcterms:created xsi:type="dcterms:W3CDTF">2020-11-21T10:16:00Z</dcterms:created>
  <dcterms:modified xsi:type="dcterms:W3CDTF">2020-11-21T10:16:00Z</dcterms:modified>
</cp:coreProperties>
</file>